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55B2E4D7" w14:textId="77777777" w:rsidTr="00635A5C">
        <w:trPr>
          <w:trHeight w:val="284"/>
        </w:trPr>
        <w:tc>
          <w:tcPr>
            <w:tcW w:w="10308" w:type="dxa"/>
            <w:gridSpan w:val="23"/>
            <w:tcBorders>
              <w:top w:val="nil"/>
              <w:left w:val="nil"/>
              <w:bottom w:val="nil"/>
              <w:right w:val="nil"/>
            </w:tcBorders>
            <w:shd w:val="clear" w:color="auto" w:fill="auto"/>
            <w:vAlign w:val="center"/>
          </w:tcPr>
          <w:p w14:paraId="329693DA"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24E1CF70"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4B01F35B"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2A907547"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5DFCC5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ADDD9E"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2A1BFE5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0EF85673"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68193844"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4A2F1298"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02EFDFD7"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476AF3AD"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6D131302"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FCD186F"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20F501CE"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AE93AD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308434D6"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5AEBB594"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1FA1E5AE"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7D9AAB41" w14:textId="77777777" w:rsidTr="006B10DE">
        <w:trPr>
          <w:trHeight w:val="567"/>
        </w:trPr>
        <w:tc>
          <w:tcPr>
            <w:tcW w:w="1403" w:type="dxa"/>
            <w:tcBorders>
              <w:top w:val="dotted" w:sz="6" w:space="0" w:color="auto"/>
              <w:left w:val="single" w:sz="12" w:space="0" w:color="auto"/>
            </w:tcBorders>
            <w:shd w:val="clear" w:color="auto" w:fill="D9D9D9"/>
            <w:vAlign w:val="center"/>
          </w:tcPr>
          <w:p w14:paraId="7252FB26"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7479CD4C"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FC5DD68"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64CBE846"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04DE131E" w14:textId="77777777" w:rsidTr="004F1FB8">
        <w:trPr>
          <w:trHeight w:val="567"/>
        </w:trPr>
        <w:tc>
          <w:tcPr>
            <w:tcW w:w="1403" w:type="dxa"/>
            <w:vMerge w:val="restart"/>
            <w:tcBorders>
              <w:left w:val="single" w:sz="12" w:space="0" w:color="auto"/>
            </w:tcBorders>
            <w:shd w:val="clear" w:color="auto" w:fill="D9D9D9"/>
            <w:vAlign w:val="center"/>
          </w:tcPr>
          <w:p w14:paraId="31A8D70C"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354EB9B5"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28372022"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65D887D9"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3EE08552"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46676D6F"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08DE2294"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4CE146C8"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9653747"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B0689B7" w14:textId="77777777" w:rsidR="00261F91" w:rsidRPr="00A954B1" w:rsidRDefault="00261F91" w:rsidP="001C7418">
            <w:pPr>
              <w:snapToGrid w:val="0"/>
              <w:rPr>
                <w:rFonts w:ascii="Arial" w:eastAsia="HGSｺﾞｼｯｸM" w:hAnsi="Arial" w:cs="Arial"/>
                <w:sz w:val="21"/>
                <w:szCs w:val="21"/>
              </w:rPr>
            </w:pPr>
          </w:p>
        </w:tc>
      </w:tr>
      <w:tr w:rsidR="009717E6" w:rsidRPr="006C0E9B" w14:paraId="2C673104" w14:textId="77777777" w:rsidTr="004F1FB8">
        <w:trPr>
          <w:trHeight w:val="567"/>
        </w:trPr>
        <w:tc>
          <w:tcPr>
            <w:tcW w:w="1403" w:type="dxa"/>
            <w:vMerge/>
            <w:tcBorders>
              <w:left w:val="single" w:sz="12" w:space="0" w:color="auto"/>
            </w:tcBorders>
            <w:shd w:val="clear" w:color="auto" w:fill="D9D9D9"/>
            <w:vAlign w:val="center"/>
          </w:tcPr>
          <w:p w14:paraId="56900D03"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6F4FFEE2"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6AF2194A"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64C10904"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5C83D643"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48BFB330"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7D4A1306"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1DC8BE2D"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9347487" w14:textId="77777777" w:rsidR="00770106" w:rsidRPr="00A954B1" w:rsidRDefault="00770106" w:rsidP="001C7418">
            <w:pPr>
              <w:snapToGrid w:val="0"/>
              <w:rPr>
                <w:rFonts w:ascii="Arial" w:eastAsia="HGSｺﾞｼｯｸM" w:hAnsi="Arial" w:cs="Arial"/>
                <w:sz w:val="21"/>
                <w:szCs w:val="21"/>
              </w:rPr>
            </w:pPr>
          </w:p>
        </w:tc>
      </w:tr>
      <w:tr w:rsidR="009717E6" w:rsidRPr="006C0E9B" w14:paraId="0E4B0416" w14:textId="77777777" w:rsidTr="000549B3">
        <w:trPr>
          <w:trHeight w:val="567"/>
        </w:trPr>
        <w:tc>
          <w:tcPr>
            <w:tcW w:w="1403" w:type="dxa"/>
            <w:vMerge/>
            <w:tcBorders>
              <w:left w:val="single" w:sz="12" w:space="0" w:color="auto"/>
            </w:tcBorders>
            <w:shd w:val="clear" w:color="auto" w:fill="D9D9D9"/>
            <w:vAlign w:val="center"/>
          </w:tcPr>
          <w:p w14:paraId="0DD0355B"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079BA1C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789B02B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6DC45775"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205C2535"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A0C25EB"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0F175CAD"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7BA2FC06" w14:textId="77777777" w:rsidTr="000549B3">
        <w:trPr>
          <w:trHeight w:val="350"/>
        </w:trPr>
        <w:tc>
          <w:tcPr>
            <w:tcW w:w="1799" w:type="dxa"/>
            <w:gridSpan w:val="2"/>
            <w:vMerge w:val="restart"/>
            <w:tcBorders>
              <w:left w:val="single" w:sz="12" w:space="0" w:color="auto"/>
            </w:tcBorders>
            <w:shd w:val="clear" w:color="auto" w:fill="D9D9D9"/>
            <w:vAlign w:val="center"/>
          </w:tcPr>
          <w:p w14:paraId="6EE86C0C"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65860111"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60E3DAFD"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205518BE"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0B888511" w14:textId="77777777" w:rsidTr="00F22F2B">
        <w:trPr>
          <w:trHeight w:val="567"/>
        </w:trPr>
        <w:tc>
          <w:tcPr>
            <w:tcW w:w="1799" w:type="dxa"/>
            <w:gridSpan w:val="2"/>
            <w:vMerge/>
            <w:tcBorders>
              <w:left w:val="single" w:sz="12" w:space="0" w:color="auto"/>
            </w:tcBorders>
            <w:shd w:val="clear" w:color="auto" w:fill="D9D9D9"/>
            <w:vAlign w:val="center"/>
          </w:tcPr>
          <w:p w14:paraId="36AB6B90"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94A570A"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63FA11C4"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72BA5571" w14:textId="77777777" w:rsidTr="00096C78">
        <w:trPr>
          <w:trHeight w:val="393"/>
        </w:trPr>
        <w:tc>
          <w:tcPr>
            <w:tcW w:w="1799" w:type="dxa"/>
            <w:gridSpan w:val="2"/>
            <w:vMerge/>
            <w:tcBorders>
              <w:left w:val="single" w:sz="12" w:space="0" w:color="auto"/>
            </w:tcBorders>
            <w:shd w:val="clear" w:color="auto" w:fill="D9D9D9"/>
            <w:vAlign w:val="center"/>
          </w:tcPr>
          <w:p w14:paraId="0F659021"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4657093F"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140A85C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79FDB996" w14:textId="77777777" w:rsidTr="00F22F2B">
        <w:trPr>
          <w:trHeight w:val="567"/>
        </w:trPr>
        <w:tc>
          <w:tcPr>
            <w:tcW w:w="1799" w:type="dxa"/>
            <w:gridSpan w:val="2"/>
            <w:vMerge/>
            <w:tcBorders>
              <w:left w:val="single" w:sz="12" w:space="0" w:color="auto"/>
            </w:tcBorders>
            <w:shd w:val="clear" w:color="auto" w:fill="D9D9D9"/>
            <w:vAlign w:val="center"/>
          </w:tcPr>
          <w:p w14:paraId="716CB474"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7253AF43"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0F77978D"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543C31C6" w14:textId="77777777" w:rsidTr="00DD322A">
        <w:trPr>
          <w:trHeight w:val="446"/>
        </w:trPr>
        <w:tc>
          <w:tcPr>
            <w:tcW w:w="1799" w:type="dxa"/>
            <w:gridSpan w:val="2"/>
            <w:vMerge/>
            <w:tcBorders>
              <w:left w:val="single" w:sz="12" w:space="0" w:color="auto"/>
            </w:tcBorders>
            <w:shd w:val="clear" w:color="auto" w:fill="D9D9D9"/>
            <w:vAlign w:val="center"/>
          </w:tcPr>
          <w:p w14:paraId="15C5A6A2"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5A964122"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514D9C9A"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297DA553"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7B20499E" w14:textId="77777777" w:rsidTr="000549B3">
        <w:trPr>
          <w:trHeight w:val="754"/>
        </w:trPr>
        <w:tc>
          <w:tcPr>
            <w:tcW w:w="1799" w:type="dxa"/>
            <w:gridSpan w:val="2"/>
            <w:tcBorders>
              <w:left w:val="single" w:sz="12" w:space="0" w:color="auto"/>
            </w:tcBorders>
            <w:shd w:val="clear" w:color="auto" w:fill="D9D9D9"/>
            <w:vAlign w:val="center"/>
          </w:tcPr>
          <w:p w14:paraId="244E63DB"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6E5983C0"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08B9DDDE" w14:textId="77777777" w:rsidTr="0051422F">
        <w:trPr>
          <w:trHeight w:val="567"/>
        </w:trPr>
        <w:tc>
          <w:tcPr>
            <w:tcW w:w="1403" w:type="dxa"/>
            <w:tcBorders>
              <w:left w:val="single" w:sz="12" w:space="0" w:color="auto"/>
            </w:tcBorders>
            <w:shd w:val="clear" w:color="auto" w:fill="D9D9D9"/>
            <w:vAlign w:val="center"/>
          </w:tcPr>
          <w:p w14:paraId="20B52FC1"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61F5D49B"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2EEA21D1"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67200ACB"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534AEC9B"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63CE7F"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1BF5D653"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412BEF1E"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4D8117E2"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6C7E059A"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39A9D03E"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42A6B88F"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11031E38"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3FAAFCC5"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1DAFF4C6"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024E164B"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7BFC5F58"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5D813DFA"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23396B9"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502A0BE0"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781673F4"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06B40D8"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7DA352D7"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AE0108"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76A84B9"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6C726793"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2C7AB67D"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1BE2B75F"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63A1697D"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4258C02B"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61D110B4"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1317453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AB79ED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1569319"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1560804"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C7E448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1783622"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EC7DB25"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42F1E2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EA517B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E8A7A0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6BB0488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BC19D28"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DB6C31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677F6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89087A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7EF530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4DBA52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95CC7D3"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76ADBF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3986802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9584AC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51EF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6958B44D"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B09CEE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12545BF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937ED2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B3A65E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A650B9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17984A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DE3DA3B"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BF2FBC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192351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710C2645"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A25209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D6161D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14C8045"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53B1BB3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6467F01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02737F2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23E19CE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7381E062" w14:textId="77777777" w:rsidTr="000549B3">
        <w:tc>
          <w:tcPr>
            <w:tcW w:w="1403" w:type="dxa"/>
            <w:vMerge w:val="restart"/>
            <w:tcBorders>
              <w:left w:val="single" w:sz="12" w:space="0" w:color="auto"/>
            </w:tcBorders>
            <w:shd w:val="clear" w:color="auto" w:fill="D9D9D9"/>
            <w:vAlign w:val="center"/>
          </w:tcPr>
          <w:p w14:paraId="0EE18C58"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7DD1C51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1A263D9F" w14:textId="77777777" w:rsidTr="006643DE">
        <w:trPr>
          <w:trHeight w:val="2481"/>
        </w:trPr>
        <w:tc>
          <w:tcPr>
            <w:tcW w:w="1403" w:type="dxa"/>
            <w:vMerge/>
            <w:tcBorders>
              <w:left w:val="single" w:sz="12" w:space="0" w:color="auto"/>
            </w:tcBorders>
            <w:shd w:val="clear" w:color="auto" w:fill="D9D9D9"/>
            <w:vAlign w:val="center"/>
          </w:tcPr>
          <w:p w14:paraId="588A0D41"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432B67FB"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340DB34"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A171AE9" w14:textId="77777777" w:rsidTr="000549B3">
        <w:tc>
          <w:tcPr>
            <w:tcW w:w="1403" w:type="dxa"/>
            <w:vMerge w:val="restart"/>
            <w:tcBorders>
              <w:left w:val="single" w:sz="12" w:space="0" w:color="auto"/>
            </w:tcBorders>
            <w:shd w:val="clear" w:color="auto" w:fill="D9D9D9"/>
            <w:vAlign w:val="center"/>
          </w:tcPr>
          <w:p w14:paraId="4816CD9C"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2DDAB323"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48B30AC0" w14:textId="77777777" w:rsidTr="006643DE">
        <w:trPr>
          <w:trHeight w:val="1488"/>
        </w:trPr>
        <w:tc>
          <w:tcPr>
            <w:tcW w:w="1403" w:type="dxa"/>
            <w:vMerge/>
            <w:tcBorders>
              <w:left w:val="single" w:sz="12" w:space="0" w:color="auto"/>
            </w:tcBorders>
            <w:shd w:val="clear" w:color="auto" w:fill="D9D9D9"/>
            <w:vAlign w:val="center"/>
          </w:tcPr>
          <w:p w14:paraId="23702447"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202C8426"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6D65CCD"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D13C54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17B03F45"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5F77F389"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17C6B4D3"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33D372E"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3A838789"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62F377B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3143DB34"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41F05949"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2E7A98A8"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303F40AB"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05A0BF95"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02E27A58"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457C32D2"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8B68C9D"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E3D4A37"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054D807"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5865B52F" w14:textId="77777777" w:rsidTr="005B02A9">
        <w:trPr>
          <w:trHeight w:val="454"/>
        </w:trPr>
        <w:tc>
          <w:tcPr>
            <w:tcW w:w="1403" w:type="dxa"/>
            <w:vMerge/>
            <w:tcBorders>
              <w:left w:val="single" w:sz="12" w:space="0" w:color="auto"/>
            </w:tcBorders>
            <w:shd w:val="clear" w:color="auto" w:fill="D9D9D9"/>
            <w:vAlign w:val="center"/>
          </w:tcPr>
          <w:p w14:paraId="3C9E3011"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1BA6E142"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C1C55B9"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611959E"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BA5882B"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54B4A3F7"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0E4A49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6E8A1601"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27B2192"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08C3A599"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31031C37"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5F5E2985" w14:textId="77777777" w:rsidR="00A47743" w:rsidRPr="00A954B1" w:rsidRDefault="00A47743" w:rsidP="00D01F1F">
      <w:pPr>
        <w:widowControl/>
        <w:jc w:val="left"/>
        <w:rPr>
          <w:rFonts w:ascii="ＭＳ ゴシック" w:eastAsia="HGSｺﾞｼｯｸM" w:hAnsi="ＭＳ ゴシック"/>
          <w:sz w:val="18"/>
          <w:szCs w:val="18"/>
        </w:rPr>
      </w:pPr>
    </w:p>
    <w:p w14:paraId="3A6BAE5B"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1074A789"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500CA722"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692C759" w14:textId="77777777" w:rsidTr="00AF2964">
        <w:tc>
          <w:tcPr>
            <w:tcW w:w="706" w:type="dxa"/>
            <w:vMerge w:val="restart"/>
            <w:tcBorders>
              <w:top w:val="single" w:sz="12" w:space="0" w:color="auto"/>
              <w:left w:val="single" w:sz="12" w:space="0" w:color="auto"/>
            </w:tcBorders>
            <w:shd w:val="clear" w:color="auto" w:fill="D9D9D9"/>
            <w:vAlign w:val="center"/>
          </w:tcPr>
          <w:p w14:paraId="664BE0A0"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07F53A43"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65C8D189"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641B739F"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C2F8876"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09F8E9B4" w14:textId="77777777" w:rsidTr="00B638C5">
        <w:trPr>
          <w:trHeight w:val="567"/>
        </w:trPr>
        <w:tc>
          <w:tcPr>
            <w:tcW w:w="706" w:type="dxa"/>
            <w:vMerge/>
            <w:tcBorders>
              <w:left w:val="single" w:sz="12" w:space="0" w:color="auto"/>
            </w:tcBorders>
            <w:shd w:val="clear" w:color="auto" w:fill="D9D9D9"/>
          </w:tcPr>
          <w:p w14:paraId="17F668D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631FD857"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57BB673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7341C8"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1FAF743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90A44AA"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70651532" w14:textId="77777777" w:rsidTr="0051422F">
        <w:trPr>
          <w:trHeight w:val="567"/>
        </w:trPr>
        <w:tc>
          <w:tcPr>
            <w:tcW w:w="1694" w:type="dxa"/>
            <w:gridSpan w:val="2"/>
            <w:tcBorders>
              <w:left w:val="single" w:sz="12" w:space="0" w:color="auto"/>
            </w:tcBorders>
            <w:shd w:val="clear" w:color="auto" w:fill="D9D9D9"/>
            <w:vAlign w:val="center"/>
          </w:tcPr>
          <w:p w14:paraId="2D2A5DDB"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4D5F6EA1"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6123E8AF"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39A26561"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61811FB"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69890"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54C77FA3"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87A51"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CF930B2"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1ECDEA24"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5C9C39DF"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D7A6D0" w14:textId="77777777" w:rsidTr="006E05C2">
        <w:trPr>
          <w:trHeight w:val="567"/>
        </w:trPr>
        <w:tc>
          <w:tcPr>
            <w:tcW w:w="1694" w:type="dxa"/>
            <w:gridSpan w:val="2"/>
            <w:tcBorders>
              <w:left w:val="single" w:sz="12" w:space="0" w:color="auto"/>
            </w:tcBorders>
            <w:shd w:val="clear" w:color="auto" w:fill="D9D9D9"/>
            <w:vAlign w:val="center"/>
          </w:tcPr>
          <w:p w14:paraId="70EB22A9"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079DA535"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66B6795E" w14:textId="77777777" w:rsidTr="00822833">
        <w:trPr>
          <w:trHeight w:val="320"/>
        </w:trPr>
        <w:tc>
          <w:tcPr>
            <w:tcW w:w="1694" w:type="dxa"/>
            <w:gridSpan w:val="2"/>
            <w:vMerge w:val="restart"/>
            <w:tcBorders>
              <w:left w:val="single" w:sz="12" w:space="0" w:color="auto"/>
            </w:tcBorders>
            <w:shd w:val="clear" w:color="auto" w:fill="D9D9D9"/>
            <w:vAlign w:val="center"/>
          </w:tcPr>
          <w:p w14:paraId="7D275B1E"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69DF7AC4"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D75AE8F"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6F1BAF57" w14:textId="77777777" w:rsidTr="001D169F">
        <w:tc>
          <w:tcPr>
            <w:tcW w:w="1694" w:type="dxa"/>
            <w:gridSpan w:val="2"/>
            <w:vMerge/>
            <w:tcBorders>
              <w:left w:val="single" w:sz="12" w:space="0" w:color="auto"/>
            </w:tcBorders>
            <w:shd w:val="clear" w:color="auto" w:fill="D9D9D9"/>
            <w:vAlign w:val="center"/>
          </w:tcPr>
          <w:p w14:paraId="015AE7B0"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7770AEE"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CEB0495"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91B2937" w14:textId="77777777" w:rsidTr="001D169F">
        <w:tc>
          <w:tcPr>
            <w:tcW w:w="1694" w:type="dxa"/>
            <w:gridSpan w:val="2"/>
            <w:vMerge/>
            <w:tcBorders>
              <w:left w:val="single" w:sz="12" w:space="0" w:color="auto"/>
            </w:tcBorders>
            <w:shd w:val="clear" w:color="auto" w:fill="D9D9D9"/>
            <w:vAlign w:val="center"/>
          </w:tcPr>
          <w:p w14:paraId="142291A5"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D3A36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D419C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3B4C64F" w14:textId="77777777" w:rsidTr="001D169F">
        <w:tc>
          <w:tcPr>
            <w:tcW w:w="1694" w:type="dxa"/>
            <w:gridSpan w:val="2"/>
            <w:vMerge/>
            <w:tcBorders>
              <w:left w:val="single" w:sz="12" w:space="0" w:color="auto"/>
            </w:tcBorders>
            <w:shd w:val="clear" w:color="auto" w:fill="D9D9D9"/>
            <w:vAlign w:val="center"/>
          </w:tcPr>
          <w:p w14:paraId="1208E31F"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FDE25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BE03743"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0F2B6C0" w14:textId="77777777" w:rsidTr="001D169F">
        <w:tc>
          <w:tcPr>
            <w:tcW w:w="1694" w:type="dxa"/>
            <w:gridSpan w:val="2"/>
            <w:vMerge/>
            <w:tcBorders>
              <w:left w:val="single" w:sz="12" w:space="0" w:color="auto"/>
            </w:tcBorders>
            <w:shd w:val="clear" w:color="auto" w:fill="D9D9D9"/>
            <w:vAlign w:val="center"/>
          </w:tcPr>
          <w:p w14:paraId="49286452"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D9D6A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B03842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F9DEB79" w14:textId="77777777" w:rsidTr="001D169F">
        <w:tc>
          <w:tcPr>
            <w:tcW w:w="1694" w:type="dxa"/>
            <w:gridSpan w:val="2"/>
            <w:vMerge/>
            <w:tcBorders>
              <w:left w:val="single" w:sz="12" w:space="0" w:color="auto"/>
            </w:tcBorders>
            <w:shd w:val="clear" w:color="auto" w:fill="D9D9D9"/>
            <w:vAlign w:val="center"/>
          </w:tcPr>
          <w:p w14:paraId="1A5995A8"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CF007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5516BB6"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4381F8F" w14:textId="77777777" w:rsidTr="001D169F">
        <w:tc>
          <w:tcPr>
            <w:tcW w:w="1694" w:type="dxa"/>
            <w:gridSpan w:val="2"/>
            <w:vMerge/>
            <w:tcBorders>
              <w:left w:val="single" w:sz="12" w:space="0" w:color="auto"/>
            </w:tcBorders>
            <w:shd w:val="clear" w:color="auto" w:fill="D9D9D9"/>
            <w:vAlign w:val="center"/>
          </w:tcPr>
          <w:p w14:paraId="185F704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06410D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9E5E968"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7583F160" w14:textId="77777777" w:rsidTr="00674F0F">
        <w:tc>
          <w:tcPr>
            <w:tcW w:w="1694" w:type="dxa"/>
            <w:gridSpan w:val="2"/>
            <w:vMerge/>
            <w:tcBorders>
              <w:left w:val="single" w:sz="12" w:space="0" w:color="auto"/>
              <w:bottom w:val="single" w:sz="4" w:space="0" w:color="auto"/>
            </w:tcBorders>
            <w:shd w:val="clear" w:color="auto" w:fill="D9D9D9"/>
            <w:vAlign w:val="center"/>
          </w:tcPr>
          <w:p w14:paraId="381F968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2EDF84C0"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4FF4984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27ED254"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61CFF88B"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7E2E82B9"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56578E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77F7F2E7"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5959E852"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69326808"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2"/>
        <w:gridCol w:w="1451"/>
        <w:gridCol w:w="294"/>
        <w:gridCol w:w="669"/>
        <w:gridCol w:w="581"/>
        <w:gridCol w:w="358"/>
        <w:gridCol w:w="1479"/>
        <w:gridCol w:w="307"/>
        <w:gridCol w:w="581"/>
        <w:gridCol w:w="550"/>
        <w:gridCol w:w="364"/>
        <w:gridCol w:w="1483"/>
        <w:gridCol w:w="308"/>
        <w:gridCol w:w="600"/>
        <w:gridCol w:w="535"/>
      </w:tblGrid>
      <w:tr w:rsidR="00623622" w:rsidRPr="00FF7E37" w14:paraId="6A43926D" w14:textId="77777777" w:rsidTr="004A7154">
        <w:trPr>
          <w:trHeight w:val="311"/>
        </w:trPr>
        <w:tc>
          <w:tcPr>
            <w:tcW w:w="405" w:type="dxa"/>
            <w:tcBorders>
              <w:top w:val="nil"/>
              <w:left w:val="nil"/>
              <w:bottom w:val="nil"/>
              <w:right w:val="single" w:sz="12" w:space="0" w:color="auto"/>
            </w:tcBorders>
            <w:shd w:val="clear" w:color="auto" w:fill="auto"/>
            <w:vAlign w:val="center"/>
          </w:tcPr>
          <w:p w14:paraId="4DCDD75E"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CCC1088" w14:textId="77777777" w:rsidR="00623622" w:rsidRPr="009522ED"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w:t>
            </w:r>
            <w:r w:rsidRPr="009522ED">
              <w:rPr>
                <w:rFonts w:ascii="ＭＳ ゴシック" w:eastAsia="HGSｺﾞｼｯｸM" w:hAnsi="ＭＳ ゴシック" w:hint="eastAsia"/>
                <w:b/>
                <w:color w:val="FF0000"/>
                <w:sz w:val="18"/>
                <w:szCs w:val="18"/>
              </w:rPr>
              <w:t>東京都内での活動実績をひとつ以上含めること</w:t>
            </w:r>
          </w:p>
          <w:p w14:paraId="6BA31402"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9522ED">
              <w:rPr>
                <w:rFonts w:ascii="ＭＳ ゴシック" w:eastAsia="HGSｺﾞｼｯｸM" w:hAnsi="ＭＳ ゴシック" w:hint="eastAsia"/>
                <w:bCs/>
                <w:spacing w:val="-4"/>
                <w:sz w:val="16"/>
                <w:szCs w:val="16"/>
              </w:rPr>
              <w:t>*</w:t>
            </w:r>
            <w:r w:rsidRPr="009522ED">
              <w:rPr>
                <w:rFonts w:ascii="ＭＳ ゴシック" w:eastAsia="HGSｺﾞｼｯｸM" w:hAnsi="ＭＳ ゴシック"/>
                <w:bCs/>
                <w:spacing w:val="-4"/>
                <w:sz w:val="16"/>
                <w:szCs w:val="16"/>
              </w:rPr>
              <w:t xml:space="preserve"> </w:t>
            </w:r>
            <w:r w:rsidR="00277380" w:rsidRPr="009522ED">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37C0FB87" w14:textId="77777777" w:rsidTr="004A7154">
        <w:trPr>
          <w:trHeight w:val="311"/>
        </w:trPr>
        <w:tc>
          <w:tcPr>
            <w:tcW w:w="405" w:type="dxa"/>
            <w:tcBorders>
              <w:top w:val="nil"/>
              <w:left w:val="nil"/>
              <w:bottom w:val="nil"/>
              <w:right w:val="single" w:sz="12" w:space="0" w:color="auto"/>
            </w:tcBorders>
            <w:shd w:val="clear" w:color="auto" w:fill="auto"/>
            <w:vAlign w:val="center"/>
          </w:tcPr>
          <w:p w14:paraId="3D55499F"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0BF6336E"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7F1FAE31"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4BD8D58F" w14:textId="77777777" w:rsidTr="00AE125C">
              <w:tc>
                <w:tcPr>
                  <w:tcW w:w="6072" w:type="dxa"/>
                  <w:shd w:val="clear" w:color="auto" w:fill="auto"/>
                  <w:tcMar>
                    <w:left w:w="0" w:type="dxa"/>
                    <w:right w:w="0" w:type="dxa"/>
                  </w:tcMar>
                </w:tcPr>
                <w:p w14:paraId="7D6A8695" w14:textId="4811F8C7"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7207AFD7" wp14:editId="41D29E5C">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E421399"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7AB9FAD6"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70FF0249" w14:textId="77777777" w:rsidTr="00AE125C">
              <w:tc>
                <w:tcPr>
                  <w:tcW w:w="6072" w:type="dxa"/>
                  <w:shd w:val="clear" w:color="auto" w:fill="auto"/>
                  <w:tcMar>
                    <w:left w:w="0" w:type="dxa"/>
                    <w:right w:w="0" w:type="dxa"/>
                  </w:tcMar>
                </w:tcPr>
                <w:p w14:paraId="5885A57D" w14:textId="22CAFE4C"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2BF1B176" wp14:editId="78BA6BEB">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520021D"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A2AA4BF"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02078EA1"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6F75D5F"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0AC61023"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6B65B440" w14:textId="6BD31C9C"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ins w:id="4" w:author="作成者">
              <w:r w:rsidR="00C573BF">
                <w:rPr>
                  <w:rFonts w:ascii="HGPｺﾞｼｯｸM" w:eastAsia="HGPｺﾞｼｯｸM" w:hAnsi="ＭＳ ゴシック" w:hint="eastAsia"/>
                  <w:sz w:val="18"/>
                  <w:szCs w:val="18"/>
                </w:rPr>
                <w:t xml:space="preserve">　（８）参考URL（該当する場合のみ記入）</w:t>
              </w:r>
            </w:ins>
          </w:p>
        </w:tc>
      </w:tr>
      <w:tr w:rsidR="001F4CF3" w:rsidRPr="0057253C" w14:paraId="5AA3FE83"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017E42B0"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3D108D7" w14:textId="3A487A45"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８</w:t>
            </w: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９</w:t>
            </w:r>
            <w:r w:rsidR="001F4CF3" w:rsidRPr="009522ED">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654D1511" w14:textId="2EA9A132"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１</w:t>
            </w:r>
            <w:r w:rsidR="001F4CF3" w:rsidRPr="009522ED">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92E273C" w14:textId="32B2041B" w:rsidR="001F4CF3" w:rsidRPr="009522ED"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1F4CF3"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1F4CF3" w:rsidRPr="009522ED">
              <w:rPr>
                <w:rFonts w:ascii="ＭＳ Ｐゴシック" w:eastAsia="HGPｺﾞｼｯｸM" w:hAnsi="ＭＳ Ｐゴシック" w:hint="eastAsia"/>
                <w:b/>
                <w:bCs/>
                <w:sz w:val="20"/>
                <w:szCs w:val="20"/>
              </w:rPr>
              <w:t>（申請時点まで）</w:t>
            </w:r>
          </w:p>
        </w:tc>
      </w:tr>
      <w:tr w:rsidR="00C573BF" w:rsidRPr="0057253C" w14:paraId="3D1F960E" w14:textId="77777777" w:rsidTr="00655842">
        <w:tc>
          <w:tcPr>
            <w:tcW w:w="405" w:type="dxa"/>
            <w:tcBorders>
              <w:top w:val="single" w:sz="12" w:space="0" w:color="auto"/>
              <w:left w:val="single" w:sz="12" w:space="0" w:color="auto"/>
              <w:right w:val="single" w:sz="12" w:space="0" w:color="auto"/>
            </w:tcBorders>
            <w:shd w:val="clear" w:color="auto" w:fill="DEFEFD"/>
            <w:vAlign w:val="center"/>
          </w:tcPr>
          <w:p w14:paraId="6067DFFF" w14:textId="77777777" w:rsidR="00C573BF" w:rsidRPr="00A954B1" w:rsidRDefault="00C573BF" w:rsidP="00C573BF">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2" w:type="dxa"/>
            <w:tcBorders>
              <w:top w:val="single" w:sz="12" w:space="0" w:color="auto"/>
              <w:left w:val="single" w:sz="12" w:space="0" w:color="auto"/>
              <w:bottom w:val="single" w:sz="4" w:space="0" w:color="auto"/>
              <w:right w:val="single" w:sz="4" w:space="0" w:color="auto"/>
            </w:tcBorders>
            <w:shd w:val="clear" w:color="auto" w:fill="D9D9D9"/>
            <w:vAlign w:val="center"/>
          </w:tcPr>
          <w:p w14:paraId="0C0935DF"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5"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586465A1"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International Music Festival 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E9BC57B"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F3BA0D"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193571AC"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2568B02"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7D025C2A" w14:textId="77777777" w:rsidTr="00655842">
        <w:tc>
          <w:tcPr>
            <w:tcW w:w="405" w:type="dxa"/>
            <w:tcBorders>
              <w:left w:val="single" w:sz="12" w:space="0" w:color="auto"/>
              <w:right w:val="single" w:sz="12" w:space="0" w:color="auto"/>
            </w:tcBorders>
            <w:shd w:val="clear" w:color="auto" w:fill="DEFEFD"/>
            <w:vAlign w:val="center"/>
          </w:tcPr>
          <w:p w14:paraId="7FCC781D"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6228F95A"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8F2E59C"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F6B6F"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CA97264"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B9643E9"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EB83CD3"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60E03D02" w14:textId="77777777" w:rsidTr="00655842">
        <w:tc>
          <w:tcPr>
            <w:tcW w:w="405" w:type="dxa"/>
            <w:tcBorders>
              <w:left w:val="single" w:sz="12" w:space="0" w:color="auto"/>
              <w:right w:val="single" w:sz="12" w:space="0" w:color="auto"/>
            </w:tcBorders>
            <w:shd w:val="clear" w:color="auto" w:fill="DEFEFD"/>
            <w:vAlign w:val="center"/>
          </w:tcPr>
          <w:p w14:paraId="5E96BEA7"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581CEF33"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69114BE5"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7997E43"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8DA3A9"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CC63A2"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172481"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48E08D3E" w14:textId="77777777" w:rsidTr="00655842">
        <w:tc>
          <w:tcPr>
            <w:tcW w:w="405" w:type="dxa"/>
            <w:tcBorders>
              <w:left w:val="single" w:sz="12" w:space="0" w:color="auto"/>
              <w:right w:val="single" w:sz="12" w:space="0" w:color="auto"/>
            </w:tcBorders>
            <w:shd w:val="clear" w:color="auto" w:fill="DEFEFD"/>
            <w:vAlign w:val="center"/>
          </w:tcPr>
          <w:p w14:paraId="15914EE5"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028C6084" w14:textId="77777777" w:rsidR="00C573BF" w:rsidRPr="00D804FD" w:rsidRDefault="00C573BF"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E5F59B4"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B013F9D" w14:textId="77777777" w:rsidR="00C573BF" w:rsidRPr="00D804FD" w:rsidRDefault="00C573BF"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F21FC2"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8B93861" w14:textId="77777777" w:rsidR="00C573BF" w:rsidRPr="00D804FD" w:rsidRDefault="00C573BF"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4B4D874" w14:textId="77777777" w:rsidR="00C573BF" w:rsidRPr="00A954B1" w:rsidRDefault="00C573BF"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3CD79C2D" w14:textId="77777777" w:rsidTr="00655842">
        <w:tc>
          <w:tcPr>
            <w:tcW w:w="405" w:type="dxa"/>
            <w:tcBorders>
              <w:left w:val="single" w:sz="12" w:space="0" w:color="auto"/>
              <w:right w:val="single" w:sz="12" w:space="0" w:color="auto"/>
            </w:tcBorders>
            <w:shd w:val="clear" w:color="auto" w:fill="DEFEFD"/>
            <w:vAlign w:val="center"/>
          </w:tcPr>
          <w:p w14:paraId="699758B7"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left w:val="single" w:sz="12" w:space="0" w:color="auto"/>
              <w:bottom w:val="single" w:sz="4" w:space="0" w:color="auto"/>
              <w:right w:val="single" w:sz="4" w:space="0" w:color="auto"/>
            </w:tcBorders>
            <w:shd w:val="clear" w:color="auto" w:fill="D9D9D9"/>
            <w:vAlign w:val="center"/>
          </w:tcPr>
          <w:p w14:paraId="6E335279"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1" w:type="dxa"/>
            <w:tcBorders>
              <w:left w:val="single" w:sz="4" w:space="0" w:color="auto"/>
              <w:bottom w:val="single" w:sz="4" w:space="0" w:color="auto"/>
              <w:right w:val="single" w:sz="4" w:space="0" w:color="auto"/>
            </w:tcBorders>
            <w:shd w:val="clear" w:color="auto" w:fill="DEFEFD"/>
            <w:vAlign w:val="center"/>
          </w:tcPr>
          <w:p w14:paraId="41EFDEAC" w14:textId="77777777" w:rsidR="00C573BF" w:rsidRPr="00AB3B08" w:rsidRDefault="00C573BF"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A3E49EC" w14:textId="77777777" w:rsidR="00C573BF" w:rsidRPr="00EE46F3" w:rsidRDefault="00C573BF"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32A6A99E" w14:textId="77777777" w:rsidR="00C573BF" w:rsidRPr="00AB3B08" w:rsidRDefault="00C573BF"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EC5E5CB"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490D7CF4" w14:textId="77777777" w:rsidR="00C573BF" w:rsidRPr="00AB3B08" w:rsidRDefault="00C573BF"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257F7F2C" w14:textId="77777777" w:rsidR="00C573BF" w:rsidRPr="00D804FD" w:rsidRDefault="00C573BF"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273E8F5B" w14:textId="77777777" w:rsidR="00C573BF" w:rsidRPr="00AB3B08" w:rsidRDefault="00C573BF"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60E5DC4"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102FFB87" w14:textId="77777777" w:rsidR="00C573BF" w:rsidRPr="00AB3B08" w:rsidRDefault="00C573BF"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1BD11CEC" w14:textId="77777777" w:rsidR="00C573BF" w:rsidRPr="00D804FD" w:rsidRDefault="00C573BF"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404F4A06" w14:textId="77777777" w:rsidR="00C573BF" w:rsidRPr="00AB3B08" w:rsidRDefault="00C573BF"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C573BF" w:rsidRPr="0057253C" w14:paraId="321BA6BC" w14:textId="77777777" w:rsidTr="00655842">
        <w:tc>
          <w:tcPr>
            <w:tcW w:w="405" w:type="dxa"/>
            <w:tcBorders>
              <w:left w:val="single" w:sz="12" w:space="0" w:color="auto"/>
              <w:right w:val="single" w:sz="12" w:space="0" w:color="auto"/>
            </w:tcBorders>
            <w:shd w:val="clear" w:color="auto" w:fill="DEFEFD"/>
            <w:vAlign w:val="center"/>
          </w:tcPr>
          <w:p w14:paraId="368F3594"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2F073054"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4" w:type="dxa"/>
            <w:gridSpan w:val="3"/>
            <w:tcBorders>
              <w:top w:val="single" w:sz="4" w:space="0" w:color="auto"/>
              <w:left w:val="single" w:sz="4" w:space="0" w:color="auto"/>
              <w:bottom w:val="single" w:sz="4" w:space="0" w:color="auto"/>
              <w:right w:val="nil"/>
            </w:tcBorders>
            <w:shd w:val="clear" w:color="auto" w:fill="DEFEFD"/>
            <w:vAlign w:val="center"/>
          </w:tcPr>
          <w:p w14:paraId="41D5DDE2" w14:textId="77777777" w:rsidR="00C573BF" w:rsidRPr="00AB3B08" w:rsidRDefault="00C573BF"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4" w:space="0" w:color="auto"/>
              <w:right w:val="single" w:sz="18" w:space="0" w:color="auto"/>
            </w:tcBorders>
            <w:shd w:val="clear" w:color="auto" w:fill="D9D9D9"/>
            <w:vAlign w:val="center"/>
          </w:tcPr>
          <w:p w14:paraId="44ADF900" w14:textId="77777777" w:rsidR="00C573BF" w:rsidRPr="00A954B1" w:rsidRDefault="00C573BF"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1363CEE"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4" w:space="0" w:color="auto"/>
              <w:right w:val="nil"/>
            </w:tcBorders>
            <w:shd w:val="clear" w:color="auto" w:fill="auto"/>
            <w:vAlign w:val="center"/>
          </w:tcPr>
          <w:p w14:paraId="78CC5EAF" w14:textId="77777777" w:rsidR="00C573BF" w:rsidRPr="00AB3B08" w:rsidRDefault="00C573BF"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535952D0" w14:textId="77777777" w:rsidR="00C573BF" w:rsidRPr="00A954B1" w:rsidRDefault="00C573BF"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4CADD7D" w14:textId="77777777" w:rsidR="00C573BF" w:rsidRPr="00D804FD" w:rsidRDefault="00C573BF"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4" w:space="0" w:color="auto"/>
              <w:right w:val="nil"/>
            </w:tcBorders>
            <w:shd w:val="clear" w:color="auto" w:fill="auto"/>
            <w:vAlign w:val="center"/>
          </w:tcPr>
          <w:p w14:paraId="159FDBC8" w14:textId="77777777" w:rsidR="00C573BF" w:rsidRPr="00AB3B08" w:rsidRDefault="00C573BF"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0BF3331" w14:textId="77777777" w:rsidR="00C573BF" w:rsidRPr="00A954B1" w:rsidRDefault="00C573BF"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C573BF" w:rsidRPr="0057253C" w14:paraId="238DB9E3" w14:textId="77777777" w:rsidTr="00655842">
        <w:tc>
          <w:tcPr>
            <w:tcW w:w="405" w:type="dxa"/>
            <w:vMerge w:val="restart"/>
            <w:tcBorders>
              <w:top w:val="single" w:sz="12" w:space="0" w:color="auto"/>
              <w:left w:val="nil"/>
              <w:bottom w:val="nil"/>
              <w:right w:val="single" w:sz="12" w:space="0" w:color="auto"/>
            </w:tcBorders>
            <w:shd w:val="clear" w:color="auto" w:fill="auto"/>
            <w:vAlign w:val="center"/>
          </w:tcPr>
          <w:p w14:paraId="7AD59EA8" w14:textId="77777777" w:rsidR="00C573BF" w:rsidRPr="00A954B1" w:rsidRDefault="00C573BF" w:rsidP="00C573BF">
            <w:pPr>
              <w:snapToGrid w:val="0"/>
              <w:jc w:val="center"/>
              <w:rPr>
                <w:rFonts w:ascii="ＭＳ ゴシック" w:eastAsia="HGSｺﾞｼｯｸM" w:hAnsi="ＭＳ ゴシック"/>
                <w:sz w:val="20"/>
                <w:szCs w:val="20"/>
              </w:rPr>
            </w:pPr>
          </w:p>
          <w:p w14:paraId="69D83C28" w14:textId="6F5A6B5C"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12" w:space="0" w:color="auto"/>
              <w:left w:val="single" w:sz="12" w:space="0" w:color="auto"/>
              <w:bottom w:val="single" w:sz="4" w:space="0" w:color="auto"/>
              <w:right w:val="single" w:sz="4" w:space="0" w:color="auto"/>
            </w:tcBorders>
            <w:shd w:val="clear" w:color="auto" w:fill="D9D9D9"/>
            <w:vAlign w:val="center"/>
          </w:tcPr>
          <w:p w14:paraId="2788BDC6"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5"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3E51658"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696F766"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289DDE32"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4B61EB58"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068E7E3E"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393990F5" w14:textId="77777777" w:rsidTr="00655842">
        <w:tc>
          <w:tcPr>
            <w:tcW w:w="405" w:type="dxa"/>
            <w:vMerge/>
            <w:tcBorders>
              <w:top w:val="nil"/>
              <w:left w:val="nil"/>
              <w:bottom w:val="nil"/>
              <w:right w:val="single" w:sz="12" w:space="0" w:color="auto"/>
            </w:tcBorders>
            <w:shd w:val="clear" w:color="auto" w:fill="auto"/>
            <w:vAlign w:val="center"/>
          </w:tcPr>
          <w:p w14:paraId="0F20F722"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7EB599A1"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7D3C43B"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1BBFF6"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DA00081"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E404149"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2156110"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6CB13452" w14:textId="77777777" w:rsidTr="00655842">
        <w:tc>
          <w:tcPr>
            <w:tcW w:w="405" w:type="dxa"/>
            <w:vMerge/>
            <w:tcBorders>
              <w:top w:val="nil"/>
              <w:left w:val="nil"/>
              <w:bottom w:val="nil"/>
              <w:right w:val="single" w:sz="12" w:space="0" w:color="auto"/>
            </w:tcBorders>
            <w:shd w:val="clear" w:color="auto" w:fill="auto"/>
            <w:vAlign w:val="center"/>
          </w:tcPr>
          <w:p w14:paraId="707AE171"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35278F1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A9DDBE"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4ACA12F"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DB055C6"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0D774A2"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54A22D50"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05FDD322" w14:textId="77777777" w:rsidTr="00655842">
        <w:tc>
          <w:tcPr>
            <w:tcW w:w="405" w:type="dxa"/>
            <w:vMerge/>
            <w:tcBorders>
              <w:top w:val="nil"/>
              <w:left w:val="nil"/>
              <w:bottom w:val="nil"/>
              <w:right w:val="single" w:sz="12" w:space="0" w:color="auto"/>
            </w:tcBorders>
            <w:shd w:val="clear" w:color="auto" w:fill="auto"/>
            <w:vAlign w:val="center"/>
          </w:tcPr>
          <w:p w14:paraId="65311AF5"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27E41BDF"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50DFEF1"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4FA67F3"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572AD9F"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1B7B6629"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680AEB9D"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402388C8" w14:textId="77777777" w:rsidTr="00655842">
        <w:tc>
          <w:tcPr>
            <w:tcW w:w="405" w:type="dxa"/>
            <w:vMerge/>
            <w:tcBorders>
              <w:top w:val="nil"/>
              <w:left w:val="nil"/>
              <w:bottom w:val="nil"/>
              <w:right w:val="single" w:sz="12" w:space="0" w:color="auto"/>
            </w:tcBorders>
            <w:shd w:val="clear" w:color="auto" w:fill="auto"/>
            <w:vAlign w:val="center"/>
          </w:tcPr>
          <w:p w14:paraId="759984CF"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left w:val="single" w:sz="12" w:space="0" w:color="auto"/>
              <w:bottom w:val="single" w:sz="4" w:space="0" w:color="auto"/>
              <w:right w:val="single" w:sz="4" w:space="0" w:color="auto"/>
            </w:tcBorders>
            <w:shd w:val="clear" w:color="auto" w:fill="D9D9D9"/>
            <w:vAlign w:val="center"/>
          </w:tcPr>
          <w:p w14:paraId="1D88E1A7"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1" w:type="dxa"/>
            <w:tcBorders>
              <w:left w:val="single" w:sz="4" w:space="0" w:color="auto"/>
              <w:bottom w:val="single" w:sz="4" w:space="0" w:color="auto"/>
              <w:right w:val="single" w:sz="4" w:space="0" w:color="auto"/>
            </w:tcBorders>
            <w:shd w:val="clear" w:color="auto" w:fill="auto"/>
            <w:vAlign w:val="center"/>
          </w:tcPr>
          <w:p w14:paraId="27457F3D" w14:textId="77777777" w:rsidR="00C573BF" w:rsidRPr="00AB3B08" w:rsidRDefault="00C573BF" w:rsidP="00C573BF">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302F0A26" w14:textId="77777777" w:rsidR="00C573BF" w:rsidRPr="00D804FD" w:rsidRDefault="00C573BF" w:rsidP="00C573BF">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7A5161E"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34E4D39"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DF552C1"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2774A828" w14:textId="77777777" w:rsidR="00C573BF" w:rsidRPr="00D804FD" w:rsidRDefault="00C573BF" w:rsidP="00C573BF">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63CB8A"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C845223"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6B4FDCDB"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71D8BD15" w14:textId="77777777" w:rsidR="00C573BF" w:rsidRPr="00D804FD" w:rsidRDefault="00C573BF" w:rsidP="00C573BF">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2DAD4D4"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C573BF" w:rsidRPr="0057253C" w14:paraId="6D6AEFF5" w14:textId="77777777" w:rsidTr="00655842">
        <w:tc>
          <w:tcPr>
            <w:tcW w:w="405" w:type="dxa"/>
            <w:vMerge/>
            <w:tcBorders>
              <w:top w:val="nil"/>
              <w:left w:val="nil"/>
              <w:bottom w:val="nil"/>
              <w:right w:val="single" w:sz="12" w:space="0" w:color="auto"/>
            </w:tcBorders>
            <w:shd w:val="clear" w:color="auto" w:fill="auto"/>
            <w:vAlign w:val="center"/>
          </w:tcPr>
          <w:p w14:paraId="2E432A3D"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61B827DF" w14:textId="5BED3EFF"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4" w:type="dxa"/>
            <w:gridSpan w:val="3"/>
            <w:tcBorders>
              <w:top w:val="single" w:sz="4" w:space="0" w:color="auto"/>
              <w:left w:val="single" w:sz="4" w:space="0" w:color="auto"/>
              <w:bottom w:val="single" w:sz="4" w:space="0" w:color="auto"/>
              <w:right w:val="nil"/>
            </w:tcBorders>
            <w:shd w:val="clear" w:color="auto" w:fill="auto"/>
            <w:vAlign w:val="center"/>
          </w:tcPr>
          <w:p w14:paraId="70DE7B50" w14:textId="54AE40DE"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222D9C15" w14:textId="16151D1A"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AC99A62" w14:textId="7A8CE0D2"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4" w:space="0" w:color="auto"/>
              <w:right w:val="nil"/>
            </w:tcBorders>
            <w:shd w:val="clear" w:color="auto" w:fill="auto"/>
            <w:vAlign w:val="center"/>
          </w:tcPr>
          <w:p w14:paraId="333489C1" w14:textId="77777777"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1957707" w14:textId="6CD9D9B0"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E03E6B6" w14:textId="043993E5"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4" w:space="0" w:color="auto"/>
              <w:right w:val="nil"/>
            </w:tcBorders>
            <w:shd w:val="clear" w:color="auto" w:fill="auto"/>
            <w:vAlign w:val="center"/>
          </w:tcPr>
          <w:p w14:paraId="56B6C389" w14:textId="77777777"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4" w:space="0" w:color="auto"/>
              <w:right w:val="single" w:sz="18" w:space="0" w:color="auto"/>
            </w:tcBorders>
            <w:shd w:val="clear" w:color="auto" w:fill="D9D9D9"/>
            <w:vAlign w:val="center"/>
          </w:tcPr>
          <w:p w14:paraId="3C7847E5" w14:textId="75B0CF3D"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C573BF" w:rsidRPr="0057253C" w14:paraId="445E49FC" w14:textId="77777777" w:rsidTr="00655842">
        <w:tc>
          <w:tcPr>
            <w:tcW w:w="405" w:type="dxa"/>
            <w:vMerge w:val="restart"/>
            <w:tcBorders>
              <w:top w:val="nil"/>
              <w:left w:val="nil"/>
              <w:bottom w:val="nil"/>
              <w:right w:val="single" w:sz="12" w:space="0" w:color="auto"/>
            </w:tcBorders>
            <w:shd w:val="clear" w:color="auto" w:fill="auto"/>
            <w:vAlign w:val="center"/>
          </w:tcPr>
          <w:p w14:paraId="3A848D0E"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12" w:space="0" w:color="auto"/>
              <w:left w:val="single" w:sz="12" w:space="0" w:color="auto"/>
              <w:bottom w:val="single" w:sz="4" w:space="0" w:color="auto"/>
              <w:right w:val="single" w:sz="4" w:space="0" w:color="auto"/>
            </w:tcBorders>
            <w:shd w:val="clear" w:color="auto" w:fill="D9D9D9"/>
            <w:vAlign w:val="center"/>
          </w:tcPr>
          <w:p w14:paraId="0A242017"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5"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6EFC934"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5806A83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1270BF32"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0A6399E3"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2A136033"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2369472F" w14:textId="77777777" w:rsidTr="00655842">
        <w:tc>
          <w:tcPr>
            <w:tcW w:w="405" w:type="dxa"/>
            <w:vMerge/>
            <w:tcBorders>
              <w:top w:val="nil"/>
              <w:left w:val="nil"/>
              <w:bottom w:val="nil"/>
              <w:right w:val="single" w:sz="12" w:space="0" w:color="auto"/>
            </w:tcBorders>
            <w:shd w:val="clear" w:color="auto" w:fill="auto"/>
            <w:vAlign w:val="center"/>
          </w:tcPr>
          <w:p w14:paraId="704930FF"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42E9886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234C5D"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536F2"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989AD5D"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CCC59E"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7C6098E"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4152D548" w14:textId="77777777" w:rsidTr="00655842">
        <w:tc>
          <w:tcPr>
            <w:tcW w:w="405" w:type="dxa"/>
            <w:vMerge/>
            <w:tcBorders>
              <w:top w:val="nil"/>
              <w:left w:val="nil"/>
              <w:bottom w:val="nil"/>
              <w:right w:val="single" w:sz="12" w:space="0" w:color="auto"/>
            </w:tcBorders>
            <w:shd w:val="clear" w:color="auto" w:fill="auto"/>
            <w:vAlign w:val="center"/>
          </w:tcPr>
          <w:p w14:paraId="18DC8B33"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5FD4F50C"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C9BF2E"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1B7F7D0"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9AAD7ED"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A2A987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F288A6A"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6D127EBF" w14:textId="77777777" w:rsidTr="00655842">
        <w:tc>
          <w:tcPr>
            <w:tcW w:w="405" w:type="dxa"/>
            <w:vMerge/>
            <w:tcBorders>
              <w:top w:val="nil"/>
              <w:left w:val="nil"/>
              <w:bottom w:val="nil"/>
              <w:right w:val="single" w:sz="12" w:space="0" w:color="auto"/>
            </w:tcBorders>
            <w:shd w:val="clear" w:color="auto" w:fill="auto"/>
            <w:vAlign w:val="center"/>
          </w:tcPr>
          <w:p w14:paraId="21CCFDA8"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502BC8F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5"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CA32CE"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A0BD8B5"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38589B9"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5013C53"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3B7405E2" w14:textId="77777777" w:rsidR="00C573BF" w:rsidRPr="00A954B1" w:rsidRDefault="00C573BF" w:rsidP="00C573BF">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C573BF" w:rsidRPr="0057253C" w14:paraId="40D39B9E" w14:textId="77777777" w:rsidTr="00655842">
        <w:tc>
          <w:tcPr>
            <w:tcW w:w="405" w:type="dxa"/>
            <w:vMerge/>
            <w:tcBorders>
              <w:top w:val="nil"/>
              <w:left w:val="nil"/>
              <w:bottom w:val="nil"/>
              <w:right w:val="single" w:sz="12" w:space="0" w:color="auto"/>
            </w:tcBorders>
            <w:shd w:val="clear" w:color="auto" w:fill="auto"/>
            <w:vAlign w:val="center"/>
          </w:tcPr>
          <w:p w14:paraId="799568CF"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left w:val="single" w:sz="12" w:space="0" w:color="auto"/>
              <w:bottom w:val="single" w:sz="4" w:space="0" w:color="auto"/>
              <w:right w:val="single" w:sz="4" w:space="0" w:color="auto"/>
            </w:tcBorders>
            <w:shd w:val="clear" w:color="auto" w:fill="D9D9D9"/>
            <w:vAlign w:val="center"/>
          </w:tcPr>
          <w:p w14:paraId="73E2BE1D"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1" w:type="dxa"/>
            <w:tcBorders>
              <w:left w:val="single" w:sz="4" w:space="0" w:color="auto"/>
              <w:bottom w:val="single" w:sz="4" w:space="0" w:color="auto"/>
              <w:right w:val="single" w:sz="4" w:space="0" w:color="auto"/>
            </w:tcBorders>
            <w:shd w:val="clear" w:color="auto" w:fill="auto"/>
            <w:vAlign w:val="center"/>
          </w:tcPr>
          <w:p w14:paraId="5CA4548C" w14:textId="77777777" w:rsidR="00C573BF" w:rsidRPr="00AB3B08" w:rsidRDefault="00C573BF" w:rsidP="00C573BF">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4C5BFF" w14:textId="77777777" w:rsidR="00C573BF" w:rsidRPr="00D804FD" w:rsidRDefault="00C573BF" w:rsidP="00C573BF">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7721702"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EE98B9B"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09D9804"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48DDC212" w14:textId="77777777" w:rsidR="00C573BF" w:rsidRPr="00D804FD" w:rsidRDefault="00C573BF" w:rsidP="00C573BF">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E6B0699"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6AE92885" w14:textId="77777777"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0DC469C9"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1AF40C" w14:textId="77777777" w:rsidR="00C573BF" w:rsidRPr="00D804FD" w:rsidRDefault="00C573BF" w:rsidP="00C573BF">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7C115AC1" w14:textId="77777777" w:rsidR="00C573BF" w:rsidRPr="00AB3B08" w:rsidRDefault="00C573BF" w:rsidP="00C573BF">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C573BF" w:rsidRPr="0057253C" w14:paraId="4B4B7183" w14:textId="77777777" w:rsidTr="00655842">
        <w:tc>
          <w:tcPr>
            <w:tcW w:w="405" w:type="dxa"/>
            <w:vMerge/>
            <w:tcBorders>
              <w:top w:val="nil"/>
              <w:left w:val="nil"/>
              <w:bottom w:val="nil"/>
              <w:right w:val="single" w:sz="12" w:space="0" w:color="auto"/>
            </w:tcBorders>
            <w:shd w:val="clear" w:color="auto" w:fill="auto"/>
            <w:vAlign w:val="center"/>
          </w:tcPr>
          <w:p w14:paraId="1105DFD5" w14:textId="77777777" w:rsidR="00C573BF" w:rsidRPr="00A954B1" w:rsidRDefault="00C573BF" w:rsidP="00C573BF">
            <w:pPr>
              <w:snapToGrid w:val="0"/>
              <w:jc w:val="center"/>
              <w:rPr>
                <w:rFonts w:ascii="ＭＳ ゴシック" w:eastAsia="HGSｺﾞｼｯｸM" w:hAnsi="ＭＳ ゴシック"/>
                <w:sz w:val="20"/>
                <w:szCs w:val="20"/>
              </w:rPr>
            </w:pPr>
          </w:p>
        </w:tc>
        <w:tc>
          <w:tcPr>
            <w:tcW w:w="352" w:type="dxa"/>
            <w:tcBorders>
              <w:top w:val="single" w:sz="4" w:space="0" w:color="auto"/>
              <w:left w:val="single" w:sz="12" w:space="0" w:color="auto"/>
              <w:bottom w:val="single" w:sz="4" w:space="0" w:color="auto"/>
              <w:right w:val="single" w:sz="4" w:space="0" w:color="auto"/>
            </w:tcBorders>
            <w:shd w:val="clear" w:color="auto" w:fill="D9D9D9"/>
            <w:vAlign w:val="center"/>
          </w:tcPr>
          <w:p w14:paraId="2968A348" w14:textId="47659DF8"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4" w:type="dxa"/>
            <w:gridSpan w:val="3"/>
            <w:tcBorders>
              <w:top w:val="single" w:sz="4" w:space="0" w:color="auto"/>
              <w:left w:val="single" w:sz="4" w:space="0" w:color="auto"/>
              <w:bottom w:val="single" w:sz="4" w:space="0" w:color="auto"/>
              <w:right w:val="nil"/>
            </w:tcBorders>
            <w:shd w:val="clear" w:color="auto" w:fill="auto"/>
            <w:vAlign w:val="center"/>
          </w:tcPr>
          <w:p w14:paraId="2E4CBDC6" w14:textId="563C74F5"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51192CBF" w14:textId="7D454CB8"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DD670BB" w14:textId="338DBA4A"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4" w:space="0" w:color="auto"/>
              <w:right w:val="nil"/>
            </w:tcBorders>
            <w:shd w:val="clear" w:color="auto" w:fill="auto"/>
            <w:vAlign w:val="center"/>
          </w:tcPr>
          <w:p w14:paraId="36AF8B81" w14:textId="77777777"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78797FA" w14:textId="5ECC9627"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7DE0990" w14:textId="1A27F3F6" w:rsidR="00C573BF" w:rsidRPr="00D804FD" w:rsidRDefault="00C573BF" w:rsidP="00C573BF">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4" w:space="0" w:color="auto"/>
              <w:right w:val="nil"/>
            </w:tcBorders>
            <w:shd w:val="clear" w:color="auto" w:fill="auto"/>
            <w:vAlign w:val="center"/>
          </w:tcPr>
          <w:p w14:paraId="1C21DEEA" w14:textId="77777777" w:rsidR="00C573BF" w:rsidRPr="00AB3B08" w:rsidRDefault="00C573BF" w:rsidP="00C573BF">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8" w:space="0" w:color="auto"/>
            </w:tcBorders>
            <w:shd w:val="clear" w:color="auto" w:fill="D9D9D9"/>
            <w:vAlign w:val="center"/>
          </w:tcPr>
          <w:p w14:paraId="5A716563" w14:textId="2FD142EC" w:rsidR="00C573BF" w:rsidRPr="00A954B1" w:rsidRDefault="00C573BF" w:rsidP="00C573BF">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284E93AB"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85423DB" w14:textId="77777777" w:rsidTr="00A631BA">
        <w:trPr>
          <w:trHeight w:val="311"/>
        </w:trPr>
        <w:tc>
          <w:tcPr>
            <w:tcW w:w="405" w:type="dxa"/>
            <w:tcBorders>
              <w:top w:val="nil"/>
              <w:left w:val="nil"/>
              <w:bottom w:val="nil"/>
              <w:right w:val="single" w:sz="12" w:space="0" w:color="auto"/>
            </w:tcBorders>
            <w:shd w:val="clear" w:color="auto" w:fill="auto"/>
            <w:vAlign w:val="center"/>
          </w:tcPr>
          <w:p w14:paraId="6983E23B"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038AECD8" w14:textId="77777777" w:rsidR="00C87D04" w:rsidRPr="00AA32C7"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申請団体の各年度全体の</w:t>
            </w:r>
            <w:r w:rsidR="006A6D75" w:rsidRPr="00AA32C7">
              <w:rPr>
                <w:rFonts w:ascii="ＭＳ ゴシック" w:eastAsia="HGSｺﾞｼｯｸM" w:hAnsi="ＭＳ ゴシック" w:hint="eastAsia"/>
                <w:b/>
                <w:sz w:val="18"/>
                <w:szCs w:val="18"/>
              </w:rPr>
              <w:t>決算を記載すること</w:t>
            </w:r>
          </w:p>
          <w:p w14:paraId="03ACD42B"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bCs/>
                <w:spacing w:val="-4"/>
                <w:sz w:val="16"/>
                <w:szCs w:val="16"/>
              </w:rPr>
              <w:t xml:space="preserve"> </w:t>
            </w:r>
            <w:r w:rsidR="00A202AA" w:rsidRPr="00AA32C7">
              <w:rPr>
                <w:rFonts w:ascii="ＭＳ ゴシック" w:eastAsia="HGSｺﾞｼｯｸM" w:hAnsi="ＭＳ ゴシック" w:hint="eastAsia"/>
                <w:bCs/>
                <w:spacing w:val="-4"/>
                <w:sz w:val="16"/>
                <w:szCs w:val="16"/>
              </w:rPr>
              <w:t>新設の団体で</w:t>
            </w:r>
            <w:r w:rsidR="00A202AA" w:rsidRPr="009522ED">
              <w:rPr>
                <w:rFonts w:ascii="ＭＳ ゴシック" w:eastAsia="HGSｺﾞｼｯｸM" w:hAnsi="ＭＳ ゴシック" w:hint="eastAsia"/>
                <w:bCs/>
                <w:spacing w:val="-4"/>
                <w:sz w:val="16"/>
                <w:szCs w:val="16"/>
              </w:rPr>
              <w:t>、</w:t>
            </w:r>
            <w:r w:rsidR="00277380" w:rsidRPr="009522ED">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1BC27B97" w14:textId="77777777" w:rsidTr="00A631BA">
        <w:tc>
          <w:tcPr>
            <w:tcW w:w="405" w:type="dxa"/>
            <w:vMerge w:val="restart"/>
            <w:tcBorders>
              <w:top w:val="nil"/>
              <w:left w:val="nil"/>
              <w:bottom w:val="nil"/>
              <w:right w:val="single" w:sz="12" w:space="0" w:color="auto"/>
            </w:tcBorders>
            <w:shd w:val="clear" w:color="auto" w:fill="auto"/>
            <w:vAlign w:val="center"/>
          </w:tcPr>
          <w:p w14:paraId="6EF03EC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11A65229" w14:textId="6C65A756" w:rsidR="00A631BA" w:rsidRPr="009522ED"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00A631BA" w:rsidRPr="009522ED">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34AAA2F9" w14:textId="0B2929B6" w:rsidR="00A631BA" w:rsidRPr="009522ED"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492A35" w:rsidRPr="009522ED">
              <w:rPr>
                <w:rFonts w:ascii="HGPｺﾞｼｯｸM" w:eastAsia="HGPｺﾞｼｯｸM" w:hAnsi="ＭＳ Ｐゴシック" w:hint="eastAsia"/>
                <w:b/>
                <w:bCs/>
              </w:rPr>
              <w:t>２</w:t>
            </w:r>
            <w:r w:rsidR="0011522C">
              <w:rPr>
                <w:rFonts w:ascii="HGPｺﾞｼｯｸM" w:eastAsia="HGPｺﾞｼｯｸM" w:hAnsi="ＭＳ Ｐゴシック" w:hint="eastAsia"/>
                <w:b/>
                <w:bCs/>
              </w:rPr>
              <w:t>１</w:t>
            </w:r>
            <w:r w:rsidR="00A631BA" w:rsidRPr="009522ED">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113AE727" w14:textId="0BDCA188" w:rsidR="00A631BA" w:rsidRPr="009522ED"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A631BA"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A631BA" w:rsidRPr="009522ED">
              <w:rPr>
                <w:rFonts w:ascii="ＭＳ Ｐゴシック" w:eastAsia="HGPｺﾞｼｯｸM" w:hAnsi="ＭＳ Ｐゴシック" w:hint="eastAsia"/>
                <w:b/>
                <w:bCs/>
                <w:sz w:val="20"/>
                <w:szCs w:val="20"/>
              </w:rPr>
              <w:t>（申請時点まで）</w:t>
            </w:r>
          </w:p>
        </w:tc>
      </w:tr>
      <w:tr w:rsidR="00A631BA" w:rsidRPr="0057253C" w14:paraId="77D35F23" w14:textId="77777777" w:rsidTr="00E82219">
        <w:tc>
          <w:tcPr>
            <w:tcW w:w="405" w:type="dxa"/>
            <w:vMerge/>
            <w:tcBorders>
              <w:left w:val="nil"/>
              <w:bottom w:val="nil"/>
              <w:right w:val="single" w:sz="12" w:space="0" w:color="auto"/>
            </w:tcBorders>
            <w:shd w:val="clear" w:color="auto" w:fill="auto"/>
          </w:tcPr>
          <w:p w14:paraId="0F0C211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5F5DD23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2D562235"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5C6B14C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308379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3D49388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3D0B68D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79C2D8D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4305F29F"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3985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0E68D04" w14:textId="77777777" w:rsidTr="00E82219">
        <w:tc>
          <w:tcPr>
            <w:tcW w:w="405" w:type="dxa"/>
            <w:vMerge/>
            <w:tcBorders>
              <w:left w:val="nil"/>
              <w:bottom w:val="nil"/>
              <w:right w:val="single" w:sz="12" w:space="0" w:color="auto"/>
            </w:tcBorders>
            <w:shd w:val="clear" w:color="auto" w:fill="auto"/>
          </w:tcPr>
          <w:p w14:paraId="02F5A89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255191D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45545E3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50AF398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6D3F9A54"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3C108CFD"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61FDA524"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5AB5511C"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78F582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7DA5E8F2"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1F3436C" w14:textId="77777777" w:rsidTr="00F75577">
        <w:tc>
          <w:tcPr>
            <w:tcW w:w="405" w:type="dxa"/>
            <w:vMerge/>
            <w:tcBorders>
              <w:left w:val="nil"/>
              <w:bottom w:val="nil"/>
              <w:right w:val="single" w:sz="12" w:space="0" w:color="auto"/>
            </w:tcBorders>
            <w:shd w:val="clear" w:color="auto" w:fill="auto"/>
          </w:tcPr>
          <w:p w14:paraId="07BCAB1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BFC8CFC"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52B99482"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4832DE6"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27848EE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236AC5D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23419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33BB7D2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ABD4DB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0B5BF5D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DC3E5F6" w14:textId="77777777" w:rsidTr="00F75577">
        <w:tc>
          <w:tcPr>
            <w:tcW w:w="405" w:type="dxa"/>
            <w:vMerge/>
            <w:tcBorders>
              <w:left w:val="nil"/>
              <w:bottom w:val="nil"/>
              <w:right w:val="single" w:sz="12" w:space="0" w:color="auto"/>
            </w:tcBorders>
            <w:shd w:val="clear" w:color="auto" w:fill="auto"/>
          </w:tcPr>
          <w:p w14:paraId="4C6E6BE9"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432EB62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720E5D8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2C26740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5A3D4FA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7D25E58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31E4464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1D69464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6ABA9B0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13DAA8C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6897B1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2344D07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21FD4EC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EEFC020" w14:textId="77777777" w:rsidTr="00A631BA">
        <w:trPr>
          <w:trHeight w:val="153"/>
        </w:trPr>
        <w:tc>
          <w:tcPr>
            <w:tcW w:w="405" w:type="dxa"/>
            <w:vMerge/>
            <w:tcBorders>
              <w:left w:val="nil"/>
              <w:bottom w:val="nil"/>
              <w:right w:val="single" w:sz="12" w:space="0" w:color="auto"/>
            </w:tcBorders>
            <w:shd w:val="clear" w:color="auto" w:fill="auto"/>
          </w:tcPr>
          <w:p w14:paraId="2F59D4A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243FCCAF"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E9C0A06"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033967B8"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C4CA1A9"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2E2A37E"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BA6F41D"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095A5800" w14:textId="77777777" w:rsidTr="00E82219">
        <w:tc>
          <w:tcPr>
            <w:tcW w:w="405" w:type="dxa"/>
            <w:vMerge/>
            <w:tcBorders>
              <w:left w:val="nil"/>
              <w:bottom w:val="nil"/>
              <w:right w:val="single" w:sz="12" w:space="0" w:color="auto"/>
            </w:tcBorders>
            <w:shd w:val="clear" w:color="auto" w:fill="auto"/>
          </w:tcPr>
          <w:p w14:paraId="1EAA38F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0357E4B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5DEE5F4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CC9167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69704CA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143A09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1194C51F"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135AFCD9"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4A2C85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13ED1564"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ECD6994" w14:textId="77777777" w:rsidTr="00E82219">
        <w:tc>
          <w:tcPr>
            <w:tcW w:w="405" w:type="dxa"/>
            <w:vMerge/>
            <w:tcBorders>
              <w:left w:val="nil"/>
              <w:bottom w:val="nil"/>
              <w:right w:val="single" w:sz="12" w:space="0" w:color="auto"/>
            </w:tcBorders>
            <w:shd w:val="clear" w:color="auto" w:fill="auto"/>
          </w:tcPr>
          <w:p w14:paraId="69EEB41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57FCA2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1279D318"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6A3EC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39AD22BC"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421A5B3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82938E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0799292"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42F8C6E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CF359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7B792E8" w14:textId="77777777" w:rsidTr="00E82219">
        <w:tc>
          <w:tcPr>
            <w:tcW w:w="405" w:type="dxa"/>
            <w:vMerge/>
            <w:tcBorders>
              <w:left w:val="nil"/>
              <w:bottom w:val="nil"/>
              <w:right w:val="single" w:sz="12" w:space="0" w:color="auto"/>
            </w:tcBorders>
            <w:shd w:val="clear" w:color="auto" w:fill="auto"/>
          </w:tcPr>
          <w:p w14:paraId="2958517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3C3A486D"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22F963A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470C04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048D4FFE"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3C4281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E7BE248"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51A4C171"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389DEB5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1D5B0410"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067E4D42" w14:textId="77777777" w:rsidR="00822E13" w:rsidRDefault="00822E13" w:rsidP="00A77223">
      <w:pPr>
        <w:rPr>
          <w:rFonts w:ascii="ＭＳ ゴシック" w:eastAsia="HGSｺﾞｼｯｸM" w:hAnsi="ＭＳ ゴシック"/>
          <w:sz w:val="16"/>
          <w:szCs w:val="16"/>
        </w:rPr>
      </w:pPr>
    </w:p>
    <w:p w14:paraId="2E12C109" w14:textId="77777777" w:rsidR="00655842" w:rsidRDefault="00655842" w:rsidP="00A77223">
      <w:pPr>
        <w:rPr>
          <w:rFonts w:ascii="ＭＳ ゴシック" w:eastAsia="HGSｺﾞｼｯｸM" w:hAnsi="ＭＳ ゴシック"/>
          <w:sz w:val="16"/>
          <w:szCs w:val="16"/>
        </w:rPr>
      </w:pPr>
    </w:p>
    <w:p w14:paraId="0E2A87F3" w14:textId="429FF6CA" w:rsidR="001C0E85" w:rsidRPr="00701CEE" w:rsidRDefault="001C0E85" w:rsidP="00701CEE">
      <w:pPr>
        <w:snapToGrid w:val="0"/>
        <w:spacing w:beforeLines="30" w:before="111" w:afterLines="10" w:after="37" w:line="220" w:lineRule="exact"/>
        <w:ind w:left="40" w:rightChars="-19" w:right="-46" w:hangingChars="20" w:hanging="40"/>
        <w:jc w:val="left"/>
        <w:textAlignment w:val="center"/>
        <w:rPr>
          <w:rFonts w:ascii="ＭＳ ゴシック" w:eastAsia="HGSｺﾞｼｯｸM" w:hAnsi="ＭＳ ゴシック"/>
          <w:b/>
          <w:spacing w:val="-4"/>
          <w:sz w:val="16"/>
          <w:szCs w:val="16"/>
        </w:rPr>
      </w:pPr>
      <w:r w:rsidRPr="00A954B1">
        <w:rPr>
          <w:rFonts w:ascii="ＭＳ ゴシック" w:eastAsia="HGSｺﾞｼｯｸM" w:hAnsi="ＭＳ ゴシック" w:hint="eastAsia"/>
          <w:b/>
          <w:bCs/>
          <w:sz w:val="20"/>
          <w:szCs w:val="20"/>
        </w:rPr>
        <w:lastRenderedPageBreak/>
        <w:t xml:space="preserve">申請団体基本情報　</w:t>
      </w:r>
      <w:r>
        <w:rPr>
          <w:rFonts w:ascii="ＭＳ ゴシック" w:eastAsia="HGSｺﾞｼｯｸM" w:hAnsi="ＭＳ ゴシック" w:hint="eastAsia"/>
          <w:sz w:val="20"/>
          <w:szCs w:val="20"/>
        </w:rPr>
        <w:t>④</w:t>
      </w:r>
      <w:r w:rsidRPr="00A954B1">
        <w:rPr>
          <w:rFonts w:ascii="ＭＳ ゴシック" w:eastAsia="HGSｺﾞｼｯｸM" w:hAnsi="ＭＳ ゴシック" w:hint="eastAsia"/>
          <w:sz w:val="20"/>
          <w:szCs w:val="20"/>
        </w:rPr>
        <w:t xml:space="preserve"> </w:t>
      </w:r>
      <w:r w:rsidR="00701CEE">
        <w:rPr>
          <w:rFonts w:ascii="ＭＳ ゴシック" w:eastAsia="HGSｺﾞｼｯｸM" w:hAnsi="ＭＳ ゴシック" w:hint="eastAsia"/>
          <w:sz w:val="20"/>
          <w:szCs w:val="20"/>
        </w:rPr>
        <w:t>これまでの活動実績を示す動画共有サイトの</w:t>
      </w:r>
      <w:r w:rsidR="00346A38" w:rsidRPr="008F0B22">
        <w:rPr>
          <w:rFonts w:ascii="ＭＳ ゴシック" w:eastAsia="HGSｺﾞｼｯｸM" w:hAnsi="ＭＳ ゴシック" w:hint="eastAsia"/>
          <w:sz w:val="20"/>
          <w:szCs w:val="20"/>
        </w:rPr>
        <w:t>ＵＲＬ</w:t>
      </w:r>
      <w:r w:rsidR="00701CEE">
        <w:rPr>
          <w:rFonts w:ascii="ＭＳ ゴシック" w:eastAsia="HGSｺﾞｼｯｸM" w:hAnsi="ＭＳ ゴシック" w:hint="eastAsia"/>
          <w:sz w:val="20"/>
          <w:szCs w:val="20"/>
        </w:rPr>
        <w:t>等</w:t>
      </w:r>
      <w:r w:rsidR="00D3424E">
        <w:rPr>
          <w:rFonts w:ascii="ＭＳ ゴシック" w:eastAsia="HGSｺﾞｼｯｸM" w:hAnsi="ＭＳ ゴシック" w:hint="eastAsia"/>
          <w:sz w:val="20"/>
          <w:szCs w:val="20"/>
        </w:rPr>
        <w:t>（記入任意）</w:t>
      </w:r>
    </w:p>
    <w:tbl>
      <w:tblPr>
        <w:tblW w:w="1025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410"/>
      </w:tblGrid>
      <w:tr w:rsidR="00F070A4" w:rsidRPr="00FF7E37" w14:paraId="116E0B48" w14:textId="3F359521" w:rsidTr="008B6E5D">
        <w:trPr>
          <w:trHeight w:val="311"/>
        </w:trPr>
        <w:tc>
          <w:tcPr>
            <w:tcW w:w="405" w:type="dxa"/>
            <w:tcBorders>
              <w:top w:val="nil"/>
              <w:left w:val="nil"/>
              <w:bottom w:val="nil"/>
              <w:right w:val="single" w:sz="12" w:space="0" w:color="auto"/>
            </w:tcBorders>
            <w:shd w:val="clear" w:color="auto" w:fill="auto"/>
            <w:vAlign w:val="center"/>
          </w:tcPr>
          <w:p w14:paraId="10AE1B6B" w14:textId="77777777" w:rsidR="00F070A4" w:rsidRPr="00FF7E37" w:rsidRDefault="00F070A4" w:rsidP="00317437">
            <w:pPr>
              <w:snapToGrid w:val="0"/>
              <w:jc w:val="center"/>
              <w:rPr>
                <w:rFonts w:ascii="ＭＳ ゴシック" w:eastAsia="HGSｺﾞｼｯｸM" w:hAnsi="ＭＳ ゴシック"/>
                <w:sz w:val="20"/>
                <w:szCs w:val="20"/>
              </w:rPr>
            </w:pPr>
          </w:p>
        </w:tc>
        <w:tc>
          <w:tcPr>
            <w:tcW w:w="9849"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05A6E198" w14:textId="79BA38E6" w:rsidR="00F070A4" w:rsidRDefault="00F070A4" w:rsidP="007C7257">
            <w:pPr>
              <w:snapToGrid w:val="0"/>
              <w:spacing w:beforeLines="30" w:before="111" w:afterLines="10" w:after="37" w:line="220" w:lineRule="exact"/>
              <w:ind w:left="40" w:rightChars="-19" w:right="-46" w:hangingChars="20" w:hanging="40"/>
              <w:textAlignment w:val="center"/>
              <w:rPr>
                <w:rFonts w:ascii="ＭＳ ゴシック" w:eastAsia="HGSｺﾞｼｯｸM" w:hAnsi="ＭＳ ゴシック"/>
                <w:sz w:val="20"/>
                <w:szCs w:val="20"/>
              </w:rPr>
            </w:pPr>
            <w:r>
              <w:rPr>
                <w:rFonts w:ascii="ＭＳ ゴシック" w:eastAsia="HGSｺﾞｼｯｸM" w:hAnsi="ＭＳ ゴシック" w:hint="eastAsia"/>
                <w:sz w:val="20"/>
                <w:szCs w:val="20"/>
              </w:rPr>
              <w:t>これまでの活動実績を示す動画共有サイトの</w:t>
            </w:r>
            <w:r w:rsidR="00541F1F" w:rsidRPr="008F0B22">
              <w:rPr>
                <w:rFonts w:ascii="ＭＳ ゴシック" w:eastAsia="HGSｺﾞｼｯｸM" w:hAnsi="ＭＳ ゴシック" w:hint="eastAsia"/>
                <w:sz w:val="20"/>
                <w:szCs w:val="20"/>
              </w:rPr>
              <w:t>ＵＲＬ</w:t>
            </w:r>
            <w:r>
              <w:rPr>
                <w:rFonts w:ascii="ＭＳ ゴシック" w:eastAsia="HGSｺﾞｼｯｸM" w:hAnsi="ＭＳ ゴシック" w:hint="eastAsia"/>
                <w:sz w:val="20"/>
                <w:szCs w:val="20"/>
              </w:rPr>
              <w:t>等</w:t>
            </w:r>
          </w:p>
        </w:tc>
      </w:tr>
      <w:tr w:rsidR="00F070A4" w:rsidRPr="0057253C" w14:paraId="7BE1A988" w14:textId="6E292615" w:rsidTr="008B6E5D">
        <w:trPr>
          <w:trHeight w:val="311"/>
        </w:trPr>
        <w:tc>
          <w:tcPr>
            <w:tcW w:w="405" w:type="dxa"/>
            <w:tcBorders>
              <w:top w:val="nil"/>
              <w:left w:val="nil"/>
              <w:bottom w:val="nil"/>
              <w:right w:val="single" w:sz="12" w:space="0" w:color="auto"/>
            </w:tcBorders>
            <w:shd w:val="clear" w:color="auto" w:fill="auto"/>
            <w:vAlign w:val="center"/>
          </w:tcPr>
          <w:p w14:paraId="45B39295"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6151077" w14:textId="181E8752" w:rsidR="00F070A4" w:rsidRPr="00623622" w:rsidRDefault="00F070A4" w:rsidP="001C0E85">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40C6DEB" w14:textId="6465EC97" w:rsidR="00F070A4" w:rsidRPr="006F0DBD" w:rsidRDefault="00F070A4" w:rsidP="001C0E85">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41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BA6F7BA" w14:textId="7C7A210E" w:rsidR="00F070A4" w:rsidRPr="006F0DBD" w:rsidRDefault="00F070A4" w:rsidP="001C0E85">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F070A4" w:rsidRPr="0057253C" w14:paraId="1E946597" w14:textId="0F7A7D67" w:rsidTr="008B6E5D">
        <w:trPr>
          <w:trHeight w:val="311"/>
        </w:trPr>
        <w:tc>
          <w:tcPr>
            <w:tcW w:w="405" w:type="dxa"/>
            <w:tcBorders>
              <w:top w:val="nil"/>
              <w:left w:val="nil"/>
              <w:bottom w:val="nil"/>
              <w:right w:val="single" w:sz="12" w:space="0" w:color="auto"/>
            </w:tcBorders>
            <w:shd w:val="clear" w:color="auto" w:fill="auto"/>
            <w:vAlign w:val="center"/>
          </w:tcPr>
          <w:p w14:paraId="3C427198"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C0CAB5C"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D16CBC6"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6929A24C"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124BB2FD" w14:textId="7D441B31" w:rsidTr="008B6E5D">
        <w:trPr>
          <w:trHeight w:val="311"/>
        </w:trPr>
        <w:tc>
          <w:tcPr>
            <w:tcW w:w="405" w:type="dxa"/>
            <w:tcBorders>
              <w:top w:val="nil"/>
              <w:left w:val="nil"/>
              <w:bottom w:val="nil"/>
              <w:right w:val="single" w:sz="12" w:space="0" w:color="auto"/>
            </w:tcBorders>
            <w:shd w:val="clear" w:color="auto" w:fill="auto"/>
            <w:vAlign w:val="center"/>
          </w:tcPr>
          <w:p w14:paraId="5729CC5C"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991D177"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A1DBF95"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38D421FC"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14734C39" w14:textId="3D288BB3" w:rsidTr="008B6E5D">
        <w:trPr>
          <w:trHeight w:val="311"/>
        </w:trPr>
        <w:tc>
          <w:tcPr>
            <w:tcW w:w="405" w:type="dxa"/>
            <w:tcBorders>
              <w:top w:val="nil"/>
              <w:left w:val="nil"/>
              <w:bottom w:val="nil"/>
              <w:right w:val="single" w:sz="12" w:space="0" w:color="auto"/>
            </w:tcBorders>
            <w:shd w:val="clear" w:color="auto" w:fill="auto"/>
            <w:vAlign w:val="center"/>
          </w:tcPr>
          <w:p w14:paraId="5D87EC1D"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279EE9A"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5AC36129"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578432FC"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74B93909" w14:textId="05A4C90A" w:rsidTr="008B6E5D">
        <w:trPr>
          <w:trHeight w:val="311"/>
        </w:trPr>
        <w:tc>
          <w:tcPr>
            <w:tcW w:w="405" w:type="dxa"/>
            <w:tcBorders>
              <w:top w:val="nil"/>
              <w:left w:val="nil"/>
              <w:bottom w:val="nil"/>
              <w:right w:val="single" w:sz="12" w:space="0" w:color="auto"/>
            </w:tcBorders>
            <w:shd w:val="clear" w:color="auto" w:fill="auto"/>
            <w:vAlign w:val="center"/>
          </w:tcPr>
          <w:p w14:paraId="0CA8825B"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79D9BC6"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46DD60B"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1DC12FCB"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457BAE5A" w14:textId="17534A34" w:rsidTr="008B6E5D">
        <w:trPr>
          <w:trHeight w:val="311"/>
        </w:trPr>
        <w:tc>
          <w:tcPr>
            <w:tcW w:w="405" w:type="dxa"/>
            <w:tcBorders>
              <w:top w:val="nil"/>
              <w:left w:val="nil"/>
              <w:bottom w:val="nil"/>
              <w:right w:val="single" w:sz="12" w:space="0" w:color="auto"/>
            </w:tcBorders>
            <w:shd w:val="clear" w:color="auto" w:fill="auto"/>
            <w:vAlign w:val="center"/>
          </w:tcPr>
          <w:p w14:paraId="3DA84D7A" w14:textId="261999F6"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CB12280"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28578E5"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71525CFE"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5A578FF8" w14:textId="7FC66DA3" w:rsidTr="008B6E5D">
        <w:trPr>
          <w:trHeight w:val="311"/>
        </w:trPr>
        <w:tc>
          <w:tcPr>
            <w:tcW w:w="405" w:type="dxa"/>
            <w:tcBorders>
              <w:top w:val="nil"/>
              <w:left w:val="nil"/>
              <w:bottom w:val="nil"/>
              <w:right w:val="single" w:sz="12" w:space="0" w:color="auto"/>
            </w:tcBorders>
            <w:shd w:val="clear" w:color="auto" w:fill="auto"/>
            <w:vAlign w:val="center"/>
          </w:tcPr>
          <w:p w14:paraId="6B4F3696"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8EE030A"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DF77BDD"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7A68FFAC"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1990EB90" w14:textId="29255442" w:rsidTr="008B6E5D">
        <w:trPr>
          <w:trHeight w:val="311"/>
        </w:trPr>
        <w:tc>
          <w:tcPr>
            <w:tcW w:w="405" w:type="dxa"/>
            <w:tcBorders>
              <w:top w:val="nil"/>
              <w:left w:val="nil"/>
              <w:bottom w:val="nil"/>
              <w:right w:val="single" w:sz="12" w:space="0" w:color="auto"/>
            </w:tcBorders>
            <w:shd w:val="clear" w:color="auto" w:fill="auto"/>
            <w:vAlign w:val="center"/>
          </w:tcPr>
          <w:p w14:paraId="3644E404"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0BEC4CEA"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34F7039"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181E3BAD"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7297F3CC" w14:textId="5AE40B33" w:rsidTr="008B6E5D">
        <w:trPr>
          <w:trHeight w:val="311"/>
        </w:trPr>
        <w:tc>
          <w:tcPr>
            <w:tcW w:w="405" w:type="dxa"/>
            <w:tcBorders>
              <w:top w:val="nil"/>
              <w:left w:val="nil"/>
              <w:bottom w:val="nil"/>
              <w:right w:val="single" w:sz="12" w:space="0" w:color="auto"/>
            </w:tcBorders>
            <w:shd w:val="clear" w:color="auto" w:fill="auto"/>
            <w:vAlign w:val="center"/>
          </w:tcPr>
          <w:p w14:paraId="5157675F"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12579A3"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5B818B0"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798E9BEF"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7069BBFD" w14:textId="6F011C0E" w:rsidTr="008B6E5D">
        <w:trPr>
          <w:trHeight w:val="311"/>
        </w:trPr>
        <w:tc>
          <w:tcPr>
            <w:tcW w:w="405" w:type="dxa"/>
            <w:tcBorders>
              <w:top w:val="nil"/>
              <w:left w:val="nil"/>
              <w:bottom w:val="nil"/>
              <w:right w:val="single" w:sz="12" w:space="0" w:color="auto"/>
            </w:tcBorders>
            <w:shd w:val="clear" w:color="auto" w:fill="auto"/>
            <w:vAlign w:val="center"/>
          </w:tcPr>
          <w:p w14:paraId="475EC9CE"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A70C505"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3431AD8"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189E2539"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5BD4EEE2" w14:textId="0606B0FC" w:rsidTr="008B6E5D">
        <w:trPr>
          <w:trHeight w:val="311"/>
        </w:trPr>
        <w:tc>
          <w:tcPr>
            <w:tcW w:w="405" w:type="dxa"/>
            <w:tcBorders>
              <w:top w:val="nil"/>
              <w:left w:val="nil"/>
              <w:bottom w:val="nil"/>
              <w:right w:val="single" w:sz="12" w:space="0" w:color="auto"/>
            </w:tcBorders>
            <w:shd w:val="clear" w:color="auto" w:fill="auto"/>
            <w:vAlign w:val="center"/>
          </w:tcPr>
          <w:p w14:paraId="16FED605" w14:textId="77777777" w:rsidR="00F070A4" w:rsidRPr="00FF7E37" w:rsidRDefault="00F070A4" w:rsidP="0031743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96531E4"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A37DAE2"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49C06CA4" w14:textId="77777777" w:rsidR="00F070A4" w:rsidRPr="00EE2110" w:rsidRDefault="00F070A4" w:rsidP="001C0E85">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0B28B085" w14:textId="7C50A09A" w:rsidR="00655842" w:rsidRDefault="00655842" w:rsidP="00A77223">
      <w:pPr>
        <w:rPr>
          <w:rFonts w:ascii="ＭＳ ゴシック" w:eastAsia="HGSｺﾞｼｯｸM" w:hAnsi="ＭＳ ゴシック"/>
          <w:sz w:val="16"/>
          <w:szCs w:val="16"/>
        </w:rPr>
      </w:pPr>
    </w:p>
    <w:tbl>
      <w:tblPr>
        <w:tblW w:w="1025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410"/>
      </w:tblGrid>
      <w:tr w:rsidR="00F070A4" w:rsidRPr="00FF7E37" w14:paraId="72435BD6" w14:textId="77777777" w:rsidTr="008B6E5D">
        <w:trPr>
          <w:trHeight w:val="311"/>
        </w:trPr>
        <w:tc>
          <w:tcPr>
            <w:tcW w:w="405" w:type="dxa"/>
            <w:tcBorders>
              <w:top w:val="nil"/>
              <w:left w:val="nil"/>
              <w:bottom w:val="nil"/>
              <w:right w:val="single" w:sz="12" w:space="0" w:color="auto"/>
            </w:tcBorders>
            <w:shd w:val="clear" w:color="auto" w:fill="auto"/>
            <w:vAlign w:val="center"/>
          </w:tcPr>
          <w:p w14:paraId="0C6BA645" w14:textId="77777777" w:rsidR="00F070A4" w:rsidRPr="00FF7E37" w:rsidRDefault="00F070A4" w:rsidP="00B97267">
            <w:pPr>
              <w:snapToGrid w:val="0"/>
              <w:jc w:val="center"/>
              <w:rPr>
                <w:rFonts w:ascii="ＭＳ ゴシック" w:eastAsia="HGSｺﾞｼｯｸM" w:hAnsi="ＭＳ ゴシック"/>
                <w:sz w:val="20"/>
                <w:szCs w:val="20"/>
              </w:rPr>
            </w:pPr>
          </w:p>
        </w:tc>
        <w:tc>
          <w:tcPr>
            <w:tcW w:w="9849"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18D659E5" w14:textId="69F0B672" w:rsidR="00F070A4" w:rsidRPr="00541F1F" w:rsidRDefault="00F070A4" w:rsidP="00541F1F">
            <w:pPr>
              <w:snapToGrid w:val="0"/>
              <w:spacing w:beforeLines="30" w:before="111" w:afterLines="10" w:after="37" w:line="220" w:lineRule="exact"/>
              <w:ind w:left="40" w:rightChars="-19" w:right="-46" w:hangingChars="20" w:hanging="40"/>
              <w:textAlignment w:val="center"/>
              <w:rPr>
                <w:rFonts w:ascii="HGSｺﾞｼｯｸM" w:eastAsia="HGSｺﾞｼｯｸM" w:hAnsi="ＭＳ ゴシック"/>
                <w:sz w:val="20"/>
                <w:szCs w:val="20"/>
              </w:rPr>
            </w:pPr>
            <w:r w:rsidRPr="008F0B22">
              <w:rPr>
                <w:rFonts w:ascii="ＭＳ ゴシック" w:eastAsia="HGSｺﾞｼｯｸM" w:hAnsi="ＭＳ ゴシック" w:hint="eastAsia"/>
                <w:sz w:val="20"/>
                <w:szCs w:val="20"/>
              </w:rPr>
              <w:t>公募ガイドライン</w:t>
            </w:r>
            <w:r w:rsidR="00541F1F" w:rsidRPr="00541F1F">
              <w:rPr>
                <w:rFonts w:ascii="HGSｺﾞｼｯｸM" w:eastAsia="HGSｺﾞｼｯｸM" w:hAnsi="ＭＳ ゴシック" w:hint="eastAsia"/>
                <w:sz w:val="20"/>
                <w:szCs w:val="20"/>
              </w:rPr>
              <w:t>P</w:t>
            </w:r>
            <w:r w:rsidR="00541F1F">
              <w:rPr>
                <w:rFonts w:ascii="HGSｺﾞｼｯｸM" w:eastAsia="HGSｺﾞｼｯｸM" w:hAnsi="ＭＳ ゴシック" w:hint="eastAsia"/>
                <w:sz w:val="20"/>
                <w:szCs w:val="20"/>
              </w:rPr>
              <w:t>14.</w:t>
            </w:r>
            <w:r w:rsidR="00541F1F" w:rsidRPr="00541F1F">
              <w:rPr>
                <w:rFonts w:ascii="HGSｺﾞｼｯｸM" w:eastAsia="HGSｺﾞｼｯｸM" w:hAnsi="ＭＳ ゴシック" w:hint="eastAsia"/>
                <w:sz w:val="20"/>
                <w:szCs w:val="20"/>
              </w:rPr>
              <w:t xml:space="preserve"> P</w:t>
            </w:r>
            <w:r w:rsidR="00541F1F">
              <w:rPr>
                <w:rFonts w:ascii="HGSｺﾞｼｯｸM" w:eastAsia="HGSｺﾞｼｯｸM" w:hAnsi="ＭＳ ゴシック" w:hint="eastAsia"/>
                <w:sz w:val="20"/>
                <w:szCs w:val="20"/>
              </w:rPr>
              <w:t>15</w:t>
            </w:r>
            <w:r w:rsidRPr="008F0B22">
              <w:rPr>
                <w:rFonts w:ascii="ＭＳ ゴシック" w:eastAsia="HGSｺﾞｼｯｸM" w:hAnsi="ＭＳ ゴシック" w:hint="eastAsia"/>
                <w:sz w:val="20"/>
                <w:szCs w:val="20"/>
              </w:rPr>
              <w:t>「提出書類」</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「Ｃ■申請事業に関する補足資料」</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「（１０）企画書等、事業内容に関連する資料」に関するＵＲＬ</w:t>
            </w:r>
            <w:r w:rsidR="004752FA">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等</w:t>
            </w:r>
          </w:p>
        </w:tc>
      </w:tr>
      <w:tr w:rsidR="00F070A4" w:rsidRPr="0057253C" w14:paraId="2FAB7C6B" w14:textId="77777777" w:rsidTr="008B6E5D">
        <w:trPr>
          <w:trHeight w:val="311"/>
        </w:trPr>
        <w:tc>
          <w:tcPr>
            <w:tcW w:w="405" w:type="dxa"/>
            <w:tcBorders>
              <w:top w:val="nil"/>
              <w:left w:val="nil"/>
              <w:bottom w:val="nil"/>
              <w:right w:val="single" w:sz="12" w:space="0" w:color="auto"/>
            </w:tcBorders>
            <w:shd w:val="clear" w:color="auto" w:fill="auto"/>
            <w:vAlign w:val="center"/>
          </w:tcPr>
          <w:p w14:paraId="1D27230C"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178320B" w14:textId="77777777" w:rsidR="00F070A4" w:rsidRPr="00623622" w:rsidRDefault="00F070A4" w:rsidP="00B97267">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B2489B0" w14:textId="77777777" w:rsidR="00F070A4" w:rsidRPr="006F0DBD" w:rsidRDefault="00F070A4" w:rsidP="00B97267">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41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3C31FE5" w14:textId="77777777" w:rsidR="00F070A4" w:rsidRPr="006F0DBD" w:rsidRDefault="00F070A4" w:rsidP="00B97267">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F070A4" w:rsidRPr="0057253C" w14:paraId="0200E074" w14:textId="77777777" w:rsidTr="008B6E5D">
        <w:trPr>
          <w:trHeight w:val="311"/>
        </w:trPr>
        <w:tc>
          <w:tcPr>
            <w:tcW w:w="405" w:type="dxa"/>
            <w:tcBorders>
              <w:top w:val="nil"/>
              <w:left w:val="nil"/>
              <w:bottom w:val="nil"/>
              <w:right w:val="single" w:sz="12" w:space="0" w:color="auto"/>
            </w:tcBorders>
            <w:shd w:val="clear" w:color="auto" w:fill="auto"/>
            <w:vAlign w:val="center"/>
          </w:tcPr>
          <w:p w14:paraId="60D0E1BF"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871442A"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C50C8B0"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022FE215"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7C906491" w14:textId="77777777" w:rsidTr="008B6E5D">
        <w:trPr>
          <w:trHeight w:val="311"/>
        </w:trPr>
        <w:tc>
          <w:tcPr>
            <w:tcW w:w="405" w:type="dxa"/>
            <w:tcBorders>
              <w:top w:val="nil"/>
              <w:left w:val="nil"/>
              <w:bottom w:val="nil"/>
              <w:right w:val="single" w:sz="12" w:space="0" w:color="auto"/>
            </w:tcBorders>
            <w:shd w:val="clear" w:color="auto" w:fill="auto"/>
            <w:vAlign w:val="center"/>
          </w:tcPr>
          <w:p w14:paraId="76AF64AF"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1B6744C"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F985B02"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62E81592"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1B5731DC" w14:textId="77777777" w:rsidTr="008B6E5D">
        <w:trPr>
          <w:trHeight w:val="311"/>
        </w:trPr>
        <w:tc>
          <w:tcPr>
            <w:tcW w:w="405" w:type="dxa"/>
            <w:tcBorders>
              <w:top w:val="nil"/>
              <w:left w:val="nil"/>
              <w:bottom w:val="nil"/>
              <w:right w:val="single" w:sz="12" w:space="0" w:color="auto"/>
            </w:tcBorders>
            <w:shd w:val="clear" w:color="auto" w:fill="auto"/>
            <w:vAlign w:val="center"/>
          </w:tcPr>
          <w:p w14:paraId="4A6F0968"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0C8C901"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51D3E642"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493542F9"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30328136" w14:textId="77777777" w:rsidTr="008B6E5D">
        <w:trPr>
          <w:trHeight w:val="311"/>
        </w:trPr>
        <w:tc>
          <w:tcPr>
            <w:tcW w:w="405" w:type="dxa"/>
            <w:tcBorders>
              <w:top w:val="nil"/>
              <w:left w:val="nil"/>
              <w:bottom w:val="nil"/>
              <w:right w:val="single" w:sz="12" w:space="0" w:color="auto"/>
            </w:tcBorders>
            <w:shd w:val="clear" w:color="auto" w:fill="auto"/>
            <w:vAlign w:val="center"/>
          </w:tcPr>
          <w:p w14:paraId="7B2091DF"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B8906C2"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2D505EF"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01518A47"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33A62107" w14:textId="77777777" w:rsidTr="008B6E5D">
        <w:trPr>
          <w:trHeight w:val="311"/>
        </w:trPr>
        <w:tc>
          <w:tcPr>
            <w:tcW w:w="405" w:type="dxa"/>
            <w:tcBorders>
              <w:top w:val="nil"/>
              <w:left w:val="nil"/>
              <w:bottom w:val="nil"/>
              <w:right w:val="single" w:sz="12" w:space="0" w:color="auto"/>
            </w:tcBorders>
            <w:shd w:val="clear" w:color="auto" w:fill="auto"/>
            <w:vAlign w:val="center"/>
          </w:tcPr>
          <w:p w14:paraId="1C93D009"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DA098F5"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518F397"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6945BE65"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72EC8BD4" w14:textId="77777777" w:rsidTr="008B6E5D">
        <w:trPr>
          <w:trHeight w:val="311"/>
        </w:trPr>
        <w:tc>
          <w:tcPr>
            <w:tcW w:w="405" w:type="dxa"/>
            <w:tcBorders>
              <w:top w:val="nil"/>
              <w:left w:val="nil"/>
              <w:bottom w:val="nil"/>
              <w:right w:val="single" w:sz="12" w:space="0" w:color="auto"/>
            </w:tcBorders>
            <w:shd w:val="clear" w:color="auto" w:fill="auto"/>
            <w:vAlign w:val="center"/>
          </w:tcPr>
          <w:p w14:paraId="074DD872"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0754B28"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ED10AC8"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74977EE8"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23B77F95" w14:textId="77777777" w:rsidTr="008B6E5D">
        <w:trPr>
          <w:trHeight w:val="311"/>
        </w:trPr>
        <w:tc>
          <w:tcPr>
            <w:tcW w:w="405" w:type="dxa"/>
            <w:tcBorders>
              <w:top w:val="nil"/>
              <w:left w:val="nil"/>
              <w:bottom w:val="nil"/>
              <w:right w:val="single" w:sz="12" w:space="0" w:color="auto"/>
            </w:tcBorders>
            <w:shd w:val="clear" w:color="auto" w:fill="auto"/>
            <w:vAlign w:val="center"/>
          </w:tcPr>
          <w:p w14:paraId="77BD4676"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3452636"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ED7BD81"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358E008A"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2DA06D01" w14:textId="77777777" w:rsidTr="008B6E5D">
        <w:trPr>
          <w:trHeight w:val="311"/>
        </w:trPr>
        <w:tc>
          <w:tcPr>
            <w:tcW w:w="405" w:type="dxa"/>
            <w:tcBorders>
              <w:top w:val="nil"/>
              <w:left w:val="nil"/>
              <w:bottom w:val="nil"/>
              <w:right w:val="single" w:sz="12" w:space="0" w:color="auto"/>
            </w:tcBorders>
            <w:shd w:val="clear" w:color="auto" w:fill="auto"/>
            <w:vAlign w:val="center"/>
          </w:tcPr>
          <w:p w14:paraId="51A63B9D"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149D09F"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7D554C1"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0E2146A9"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4D5F5A26" w14:textId="77777777" w:rsidTr="008B6E5D">
        <w:trPr>
          <w:trHeight w:val="311"/>
        </w:trPr>
        <w:tc>
          <w:tcPr>
            <w:tcW w:w="405" w:type="dxa"/>
            <w:tcBorders>
              <w:top w:val="nil"/>
              <w:left w:val="nil"/>
              <w:bottom w:val="nil"/>
              <w:right w:val="single" w:sz="12" w:space="0" w:color="auto"/>
            </w:tcBorders>
            <w:shd w:val="clear" w:color="auto" w:fill="auto"/>
            <w:vAlign w:val="center"/>
          </w:tcPr>
          <w:p w14:paraId="7E828E42"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1988471"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31DD6AB"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2AC11C17"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F070A4" w:rsidRPr="0057253C" w14:paraId="09B82BEA" w14:textId="77777777" w:rsidTr="008B6E5D">
        <w:trPr>
          <w:trHeight w:val="311"/>
        </w:trPr>
        <w:tc>
          <w:tcPr>
            <w:tcW w:w="405" w:type="dxa"/>
            <w:tcBorders>
              <w:top w:val="nil"/>
              <w:left w:val="nil"/>
              <w:bottom w:val="nil"/>
              <w:right w:val="single" w:sz="12" w:space="0" w:color="auto"/>
            </w:tcBorders>
            <w:shd w:val="clear" w:color="auto" w:fill="auto"/>
            <w:vAlign w:val="center"/>
          </w:tcPr>
          <w:p w14:paraId="5E1252B2" w14:textId="77777777" w:rsidR="00F070A4" w:rsidRPr="00FF7E37" w:rsidRDefault="00F070A4" w:rsidP="00B97267">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FFB7045"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C0EFFB3"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410" w:type="dxa"/>
            <w:tcBorders>
              <w:top w:val="single" w:sz="12" w:space="0" w:color="auto"/>
              <w:left w:val="single" w:sz="12" w:space="0" w:color="auto"/>
              <w:bottom w:val="single" w:sz="12" w:space="0" w:color="auto"/>
              <w:right w:val="single" w:sz="12" w:space="0" w:color="auto"/>
            </w:tcBorders>
          </w:tcPr>
          <w:p w14:paraId="167460F4" w14:textId="77777777" w:rsidR="00F070A4" w:rsidRPr="00EE2110" w:rsidRDefault="00F070A4" w:rsidP="00B97267">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696F3A32" w14:textId="77777777" w:rsidR="00655842" w:rsidRPr="001C0E85" w:rsidRDefault="00655842"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822E13" w14:paraId="33B52977" w14:textId="77777777" w:rsidTr="00822E13">
        <w:tc>
          <w:tcPr>
            <w:tcW w:w="10510" w:type="dxa"/>
            <w:tcBorders>
              <w:top w:val="single" w:sz="4" w:space="0" w:color="auto"/>
              <w:left w:val="single" w:sz="4" w:space="0" w:color="auto"/>
              <w:bottom w:val="single" w:sz="4" w:space="0" w:color="auto"/>
              <w:right w:val="single" w:sz="4" w:space="0" w:color="auto"/>
            </w:tcBorders>
            <w:hideMark/>
          </w:tcPr>
          <w:p w14:paraId="366686CA" w14:textId="77777777" w:rsidR="00822E13" w:rsidRPr="008049F7" w:rsidRDefault="00822E13">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8049F7">
              <w:rPr>
                <w:rFonts w:ascii="HGSｺﾞｼｯｸM" w:eastAsia="HGSｺﾞｼｯｸM" w:hAnsi="Yu Gothic" w:hint="eastAsia"/>
                <w:b/>
                <w:bCs/>
                <w:sz w:val="20"/>
                <w:szCs w:val="20"/>
              </w:rPr>
              <w:t>当助成プログラムを何でお知りになりましたか。あてはまるものの□を、</w:t>
            </w:r>
            <w:r w:rsidRPr="008049F7">
              <w:rPr>
                <w:rFonts w:ascii="ＭＳ 明朝" w:hAnsi="ＭＳ 明朝" w:cs="ＭＳ 明朝" w:hint="eastAsia"/>
                <w:b/>
                <w:bCs/>
                <w:sz w:val="20"/>
                <w:szCs w:val="20"/>
              </w:rPr>
              <w:t>✓</w:t>
            </w:r>
            <w:r w:rsidRPr="008049F7">
              <w:rPr>
                <w:rFonts w:ascii="Segoe UI Emoji" w:eastAsia="HGSｺﾞｼｯｸM" w:hAnsi="Segoe UI Emoji" w:cs="Segoe UI Emoji" w:hint="eastAsia"/>
                <w:b/>
                <w:bCs/>
                <w:sz w:val="20"/>
                <w:szCs w:val="20"/>
              </w:rPr>
              <w:t>か■で選択してください。</w:t>
            </w:r>
            <w:r w:rsidRPr="008049F7">
              <w:rPr>
                <w:rFonts w:ascii="HGSｺﾞｼｯｸM" w:eastAsia="HGSｺﾞｼｯｸM" w:hAnsi="Yu Gothic" w:hint="eastAsia"/>
                <w:b/>
                <w:bCs/>
                <w:sz w:val="16"/>
                <w:szCs w:val="6"/>
              </w:rPr>
              <w:t>（複数回答可）</w:t>
            </w:r>
          </w:p>
          <w:p w14:paraId="164DB480" w14:textId="77777777" w:rsidR="00822E13" w:rsidRPr="008049F7" w:rsidRDefault="00822E13">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アーツカウンシル東京の広報物：　□ウェブサイト　　 　□Twitter　　 　□Facebook</w:t>
            </w:r>
          </w:p>
          <w:p w14:paraId="3E12400F" w14:textId="77777777" w:rsidR="00822E13" w:rsidRPr="008049F7" w:rsidRDefault="00822E13">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□メールニュース　 　□チラシ（入手場所：　　　　　　　）</w:t>
            </w:r>
          </w:p>
          <w:p w14:paraId="5D3043B5" w14:textId="77777777" w:rsidR="00822E13" w:rsidRPr="008049F7" w:rsidRDefault="00822E13">
            <w:pPr>
              <w:widowControl/>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□CPネット　 □ネットTAM　 　□CANPAN</w:t>
            </w:r>
          </w:p>
          <w:p w14:paraId="1FA262CE" w14:textId="77777777" w:rsidR="00822E13" w:rsidRDefault="00822E13">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□上記以外のSNSやウェブサイト（　　　　　　　　） 　□知人の紹介　  □その他（　  　　　）</w:t>
            </w:r>
          </w:p>
        </w:tc>
      </w:tr>
    </w:tbl>
    <w:p w14:paraId="48048FA6" w14:textId="77777777" w:rsidR="00822E13" w:rsidRPr="00822E13" w:rsidRDefault="00822E13" w:rsidP="00A77223">
      <w:pPr>
        <w:rPr>
          <w:rFonts w:ascii="ＭＳ ゴシック" w:eastAsia="HGSｺﾞｼｯｸM" w:hAnsi="ＭＳ ゴシック"/>
          <w:sz w:val="16"/>
          <w:szCs w:val="16"/>
        </w:rPr>
      </w:pPr>
    </w:p>
    <w:sectPr w:rsidR="00822E13" w:rsidRPr="00822E13"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14E92" w14:textId="77777777" w:rsidR="000715B8" w:rsidRDefault="000715B8" w:rsidP="001210BE">
      <w:r>
        <w:separator/>
      </w:r>
    </w:p>
  </w:endnote>
  <w:endnote w:type="continuationSeparator" w:id="0">
    <w:p w14:paraId="5972FF3B" w14:textId="77777777" w:rsidR="000715B8" w:rsidRDefault="000715B8"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620"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4FFF" w14:textId="77777777" w:rsidR="000715B8" w:rsidRDefault="000715B8" w:rsidP="001210BE">
      <w:r>
        <w:separator/>
      </w:r>
    </w:p>
  </w:footnote>
  <w:footnote w:type="continuationSeparator" w:id="0">
    <w:p w14:paraId="72587D00" w14:textId="77777777" w:rsidR="000715B8" w:rsidRDefault="000715B8"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810C"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1B6C6B13"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2F4"/>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5B8"/>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22C"/>
    <w:rsid w:val="00115353"/>
    <w:rsid w:val="00120B29"/>
    <w:rsid w:val="001210BE"/>
    <w:rsid w:val="00123889"/>
    <w:rsid w:val="001279F3"/>
    <w:rsid w:val="0013136B"/>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A7025"/>
    <w:rsid w:val="001B1C50"/>
    <w:rsid w:val="001B73CA"/>
    <w:rsid w:val="001C0E85"/>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87542"/>
    <w:rsid w:val="00290BA8"/>
    <w:rsid w:val="0029437C"/>
    <w:rsid w:val="002953D0"/>
    <w:rsid w:val="002960A1"/>
    <w:rsid w:val="002A1825"/>
    <w:rsid w:val="002A1C7D"/>
    <w:rsid w:val="002A1FE1"/>
    <w:rsid w:val="002A2047"/>
    <w:rsid w:val="002A3625"/>
    <w:rsid w:val="002A5606"/>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02EB"/>
    <w:rsid w:val="00311681"/>
    <w:rsid w:val="003118F8"/>
    <w:rsid w:val="00314C47"/>
    <w:rsid w:val="003151C0"/>
    <w:rsid w:val="003200B2"/>
    <w:rsid w:val="0032022C"/>
    <w:rsid w:val="00321612"/>
    <w:rsid w:val="00323CA4"/>
    <w:rsid w:val="0033153B"/>
    <w:rsid w:val="00341944"/>
    <w:rsid w:val="00342046"/>
    <w:rsid w:val="0034676D"/>
    <w:rsid w:val="00346A38"/>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3A7E"/>
    <w:rsid w:val="00445EF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2FA"/>
    <w:rsid w:val="004756C6"/>
    <w:rsid w:val="00475A5B"/>
    <w:rsid w:val="00477E7B"/>
    <w:rsid w:val="00483CE9"/>
    <w:rsid w:val="004851FA"/>
    <w:rsid w:val="00485801"/>
    <w:rsid w:val="004913FF"/>
    <w:rsid w:val="00492A35"/>
    <w:rsid w:val="00496800"/>
    <w:rsid w:val="00496E22"/>
    <w:rsid w:val="00497CDA"/>
    <w:rsid w:val="004A18A1"/>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3920"/>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3D76"/>
    <w:rsid w:val="0053505A"/>
    <w:rsid w:val="005358A9"/>
    <w:rsid w:val="00536A37"/>
    <w:rsid w:val="00541F1F"/>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55842"/>
    <w:rsid w:val="006616D4"/>
    <w:rsid w:val="006643DE"/>
    <w:rsid w:val="00671719"/>
    <w:rsid w:val="006734AD"/>
    <w:rsid w:val="006741FC"/>
    <w:rsid w:val="00674F0F"/>
    <w:rsid w:val="0067561A"/>
    <w:rsid w:val="0068144C"/>
    <w:rsid w:val="00693349"/>
    <w:rsid w:val="00693ECB"/>
    <w:rsid w:val="00697790"/>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0DBD"/>
    <w:rsid w:val="006F1AA2"/>
    <w:rsid w:val="006F625C"/>
    <w:rsid w:val="006F7EC8"/>
    <w:rsid w:val="00701CEE"/>
    <w:rsid w:val="00702A9F"/>
    <w:rsid w:val="00702CE7"/>
    <w:rsid w:val="007037E7"/>
    <w:rsid w:val="0070482D"/>
    <w:rsid w:val="00705141"/>
    <w:rsid w:val="007155AC"/>
    <w:rsid w:val="00715668"/>
    <w:rsid w:val="00717A0E"/>
    <w:rsid w:val="00720D32"/>
    <w:rsid w:val="00723888"/>
    <w:rsid w:val="0072472A"/>
    <w:rsid w:val="00726851"/>
    <w:rsid w:val="00730838"/>
    <w:rsid w:val="00733B81"/>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589B"/>
    <w:rsid w:val="007A651A"/>
    <w:rsid w:val="007A746E"/>
    <w:rsid w:val="007B1BF9"/>
    <w:rsid w:val="007B2CA1"/>
    <w:rsid w:val="007B6487"/>
    <w:rsid w:val="007B6F69"/>
    <w:rsid w:val="007B7CB0"/>
    <w:rsid w:val="007C01EA"/>
    <w:rsid w:val="007C1C3D"/>
    <w:rsid w:val="007C3FE6"/>
    <w:rsid w:val="007C4D78"/>
    <w:rsid w:val="007C5CD6"/>
    <w:rsid w:val="007C7257"/>
    <w:rsid w:val="007D1D12"/>
    <w:rsid w:val="007D5E65"/>
    <w:rsid w:val="007D65C4"/>
    <w:rsid w:val="007E0B88"/>
    <w:rsid w:val="007E3CBC"/>
    <w:rsid w:val="007E5B29"/>
    <w:rsid w:val="007F2CB6"/>
    <w:rsid w:val="007F33AD"/>
    <w:rsid w:val="007F468C"/>
    <w:rsid w:val="007F5CBB"/>
    <w:rsid w:val="007F6848"/>
    <w:rsid w:val="0080175A"/>
    <w:rsid w:val="008036D7"/>
    <w:rsid w:val="008049F7"/>
    <w:rsid w:val="00814848"/>
    <w:rsid w:val="008150BD"/>
    <w:rsid w:val="00817370"/>
    <w:rsid w:val="00822833"/>
    <w:rsid w:val="00822BC4"/>
    <w:rsid w:val="00822E13"/>
    <w:rsid w:val="00831533"/>
    <w:rsid w:val="00833496"/>
    <w:rsid w:val="00833746"/>
    <w:rsid w:val="008340FF"/>
    <w:rsid w:val="00835B91"/>
    <w:rsid w:val="008375C0"/>
    <w:rsid w:val="0084429E"/>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5FF8"/>
    <w:rsid w:val="008B6272"/>
    <w:rsid w:val="008B6E5D"/>
    <w:rsid w:val="008C0743"/>
    <w:rsid w:val="008C2698"/>
    <w:rsid w:val="008C77F1"/>
    <w:rsid w:val="008D4528"/>
    <w:rsid w:val="008D5CD6"/>
    <w:rsid w:val="008E34EF"/>
    <w:rsid w:val="008E6EB4"/>
    <w:rsid w:val="008F0B22"/>
    <w:rsid w:val="008F378C"/>
    <w:rsid w:val="008F3F14"/>
    <w:rsid w:val="008F756F"/>
    <w:rsid w:val="0090068D"/>
    <w:rsid w:val="00901C46"/>
    <w:rsid w:val="00906BF9"/>
    <w:rsid w:val="009074E7"/>
    <w:rsid w:val="0091195E"/>
    <w:rsid w:val="00913DF7"/>
    <w:rsid w:val="00922799"/>
    <w:rsid w:val="00923AAA"/>
    <w:rsid w:val="00932CB5"/>
    <w:rsid w:val="009356C6"/>
    <w:rsid w:val="00936BEE"/>
    <w:rsid w:val="009414CE"/>
    <w:rsid w:val="00946412"/>
    <w:rsid w:val="009522ED"/>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0DDC"/>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168B"/>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07234"/>
    <w:rsid w:val="00B11B0E"/>
    <w:rsid w:val="00B1601F"/>
    <w:rsid w:val="00B21A18"/>
    <w:rsid w:val="00B21AB5"/>
    <w:rsid w:val="00B2617D"/>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5341"/>
    <w:rsid w:val="00C418B3"/>
    <w:rsid w:val="00C42243"/>
    <w:rsid w:val="00C42417"/>
    <w:rsid w:val="00C53E5A"/>
    <w:rsid w:val="00C56D0C"/>
    <w:rsid w:val="00C573BF"/>
    <w:rsid w:val="00C60824"/>
    <w:rsid w:val="00C640E3"/>
    <w:rsid w:val="00C6664E"/>
    <w:rsid w:val="00C66C8F"/>
    <w:rsid w:val="00C72BA6"/>
    <w:rsid w:val="00C72F84"/>
    <w:rsid w:val="00C75B63"/>
    <w:rsid w:val="00C7632C"/>
    <w:rsid w:val="00C81B9C"/>
    <w:rsid w:val="00C8328B"/>
    <w:rsid w:val="00C87D04"/>
    <w:rsid w:val="00C9244F"/>
    <w:rsid w:val="00C94A82"/>
    <w:rsid w:val="00C95B04"/>
    <w:rsid w:val="00CA2F89"/>
    <w:rsid w:val="00CA645C"/>
    <w:rsid w:val="00CA64FB"/>
    <w:rsid w:val="00CB2BB9"/>
    <w:rsid w:val="00CB5C89"/>
    <w:rsid w:val="00CB5D32"/>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31561"/>
    <w:rsid w:val="00D3424E"/>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072C"/>
    <w:rsid w:val="00D814A6"/>
    <w:rsid w:val="00D84013"/>
    <w:rsid w:val="00D84B0B"/>
    <w:rsid w:val="00D84E11"/>
    <w:rsid w:val="00D962CC"/>
    <w:rsid w:val="00DA064D"/>
    <w:rsid w:val="00DA0FFB"/>
    <w:rsid w:val="00DA253F"/>
    <w:rsid w:val="00DA2BAD"/>
    <w:rsid w:val="00DA2CC5"/>
    <w:rsid w:val="00DA4005"/>
    <w:rsid w:val="00DA4E13"/>
    <w:rsid w:val="00DA7A1E"/>
    <w:rsid w:val="00DB422A"/>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0ABA"/>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2110"/>
    <w:rsid w:val="00EE46F3"/>
    <w:rsid w:val="00EE55A8"/>
    <w:rsid w:val="00EE5FCC"/>
    <w:rsid w:val="00EF1D52"/>
    <w:rsid w:val="00EF25E8"/>
    <w:rsid w:val="00EF4C2F"/>
    <w:rsid w:val="00EF69B9"/>
    <w:rsid w:val="00EF7456"/>
    <w:rsid w:val="00EF77C6"/>
    <w:rsid w:val="00F00750"/>
    <w:rsid w:val="00F01A4F"/>
    <w:rsid w:val="00F070A4"/>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16A967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 w:type="paragraph" w:styleId="ad">
    <w:name w:val="Revision"/>
    <w:hidden/>
    <w:uiPriority w:val="99"/>
    <w:semiHidden/>
    <w:rsid w:val="00C573BF"/>
    <w:rPr>
      <w:kern w:val="2"/>
      <w:sz w:val="24"/>
      <w:szCs w:val="24"/>
    </w:rPr>
  </w:style>
  <w:style w:type="character" w:styleId="ae">
    <w:name w:val="Unresolved Mention"/>
    <w:basedOn w:val="a0"/>
    <w:uiPriority w:val="99"/>
    <w:semiHidden/>
    <w:unhideWhenUsed/>
    <w:rsid w:val="00C57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540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 w:id="1315598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3118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2022-06-27T01:36:00Z</dcterms:created>
  <dcterms:modified xsi:type="dcterms:W3CDTF">2023-07-14T11:40:00Z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